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18ADF2" w14:textId="70AC2EDC" w:rsidR="00EA1AB7" w:rsidRPr="00162766" w:rsidRDefault="00EA1AB7" w:rsidP="00505BAF">
      <w:pPr>
        <w:pStyle w:val="NRCINSPECTIONMANUAL"/>
      </w:pPr>
      <w:r w:rsidRPr="00162766">
        <w:tab/>
      </w:r>
      <w:r w:rsidRPr="00CD369D">
        <w:rPr>
          <w:b/>
          <w:bCs/>
          <w:sz w:val="38"/>
          <w:szCs w:val="38"/>
        </w:rPr>
        <w:t>NRC INSPECTION MANUAL</w:t>
      </w:r>
      <w:r w:rsidRPr="00162766">
        <w:rPr>
          <w:szCs w:val="20"/>
        </w:rPr>
        <w:tab/>
        <w:t>I</w:t>
      </w:r>
      <w:r w:rsidR="008B0D47">
        <w:rPr>
          <w:szCs w:val="20"/>
        </w:rPr>
        <w:t>R</w:t>
      </w:r>
      <w:ins w:id="0" w:author="Author">
        <w:r w:rsidR="00A10DB6">
          <w:rPr>
            <w:szCs w:val="20"/>
          </w:rPr>
          <w:t>A</w:t>
        </w:r>
      </w:ins>
      <w:r w:rsidRPr="00162766">
        <w:rPr>
          <w:szCs w:val="20"/>
        </w:rPr>
        <w:t>B</w:t>
      </w:r>
    </w:p>
    <w:p w14:paraId="2ED606B7" w14:textId="262CD74C" w:rsidR="00EA1AB7" w:rsidRPr="00C73F0D" w:rsidRDefault="00FD62F0" w:rsidP="00505BAF">
      <w:pPr>
        <w:pStyle w:val="IMCIP"/>
      </w:pPr>
      <w:r>
        <w:t xml:space="preserve">INSPECTION </w:t>
      </w:r>
      <w:r w:rsidR="00EA1AB7" w:rsidRPr="00C73F0D">
        <w:t xml:space="preserve">MANUAL CHAPTER 1245 </w:t>
      </w:r>
      <w:r w:rsidR="00EA1AB7" w:rsidRPr="00C73F0D">
        <w:fldChar w:fldCharType="begin"/>
      </w:r>
      <w:r w:rsidR="00EA1AB7" w:rsidRPr="00C73F0D">
        <w:instrText xml:space="preserve"> SEQ CHAPTER \h \r 1</w:instrText>
      </w:r>
      <w:r w:rsidR="00EA1AB7" w:rsidRPr="00C73F0D">
        <w:fldChar w:fldCharType="end"/>
      </w:r>
      <w:r>
        <w:t>APPENDIX C</w:t>
      </w:r>
      <w:r w:rsidR="00EA1AB7" w:rsidRPr="00C73F0D">
        <w:t>9</w:t>
      </w:r>
    </w:p>
    <w:p w14:paraId="47BD9ADC" w14:textId="21B84ADC" w:rsidR="00EA1AB7" w:rsidRPr="00C73F0D" w:rsidRDefault="00DB71C7" w:rsidP="00505BAF">
      <w:pPr>
        <w:pStyle w:val="Title"/>
        <w:rPr>
          <w:bCs/>
        </w:rPr>
      </w:pPr>
      <w:r w:rsidRPr="00C73F0D">
        <w:t>SENIOR REACTOR ANALYST TRAINING AND</w:t>
      </w:r>
      <w:r w:rsidR="00CD369D">
        <w:br/>
      </w:r>
      <w:r w:rsidRPr="00C73F0D">
        <w:rPr>
          <w:bCs/>
        </w:rPr>
        <w:t>QUALIFICATION PROGRAM</w:t>
      </w:r>
    </w:p>
    <w:p w14:paraId="7DBDD1FD" w14:textId="439813A1" w:rsidR="00EA1AB7" w:rsidRPr="00C73F0D" w:rsidRDefault="00FD62F0" w:rsidP="00505BAF">
      <w:pPr>
        <w:pStyle w:val="EffectiveDate"/>
      </w:pPr>
      <w:r>
        <w:t>Effective Date:</w:t>
      </w:r>
      <w:r w:rsidR="00C91DED">
        <w:t xml:space="preserve"> </w:t>
      </w:r>
      <w:r w:rsidR="00C91DED" w:rsidRPr="00C91DED">
        <w:t>06/14/2</w:t>
      </w:r>
      <w:r w:rsidR="00C91DED">
        <w:t>02</w:t>
      </w:r>
      <w:r w:rsidR="00C91DED" w:rsidRPr="00C91DED">
        <w:t>3</w:t>
      </w:r>
    </w:p>
    <w:p w14:paraId="5FF6E542" w14:textId="77777777" w:rsidR="00A548DE" w:rsidRDefault="00A548DE" w:rsidP="00FF1604">
      <w:pPr>
        <w:pStyle w:val="BodyText"/>
        <w:sectPr w:rsidR="00A548DE" w:rsidSect="00CD369D">
          <w:type w:val="continuous"/>
          <w:pgSz w:w="12240" w:h="15840" w:code="1"/>
          <w:pgMar w:top="1440" w:right="1440" w:bottom="1440" w:left="1440" w:header="720" w:footer="720" w:gutter="0"/>
          <w:cols w:space="720"/>
          <w:noEndnote/>
        </w:sectPr>
      </w:pPr>
    </w:p>
    <w:sdt>
      <w:sdtPr>
        <w:rPr>
          <w:rFonts w:eastAsia="Times New Roman" w:cs="Arial"/>
          <w:caps w:val="0"/>
          <w:szCs w:val="22"/>
        </w:rPr>
        <w:id w:val="1159966633"/>
        <w:docPartObj>
          <w:docPartGallery w:val="Table of Contents"/>
          <w:docPartUnique/>
        </w:docPartObj>
      </w:sdtPr>
      <w:sdtEndPr>
        <w:rPr>
          <w:rFonts w:eastAsiaTheme="minorHAnsi"/>
          <w:noProof/>
        </w:rPr>
      </w:sdtEndPr>
      <w:sdtContent>
        <w:p w14:paraId="22950EFB" w14:textId="7351C225" w:rsidR="008D7E07" w:rsidRDefault="008D7E07">
          <w:pPr>
            <w:pStyle w:val="TOCHeading"/>
          </w:pPr>
          <w:r>
            <w:t>Contents</w:t>
          </w:r>
        </w:p>
        <w:p w14:paraId="3DBF8F61" w14:textId="4D666B39" w:rsidR="008D7E07" w:rsidRDefault="008D7E07">
          <w:pPr>
            <w:pStyle w:val="TOC1"/>
            <w:tabs>
              <w:tab w:val="right" w:leader="dot" w:pos="9350"/>
            </w:tabs>
            <w:rPr>
              <w:rFonts w:asciiTheme="minorHAnsi" w:eastAsiaTheme="minorEastAsia" w:hAnsiTheme="minorHAnsi" w:cstheme="minorBidi"/>
              <w:noProof/>
            </w:rPr>
          </w:pPr>
          <w:r>
            <w:fldChar w:fldCharType="begin"/>
          </w:r>
          <w:r>
            <w:instrText xml:space="preserve"> TOC \o "1-3" \h \z \u </w:instrText>
          </w:r>
          <w:r>
            <w:fldChar w:fldCharType="separate"/>
          </w:r>
          <w:hyperlink w:anchor="_Toc130999051" w:history="1">
            <w:r w:rsidRPr="002A2567">
              <w:rPr>
                <w:rStyle w:val="Hyperlink"/>
                <w:noProof/>
              </w:rPr>
              <w:t>Introduction</w:t>
            </w:r>
            <w:r>
              <w:rPr>
                <w:noProof/>
                <w:webHidden/>
              </w:rPr>
              <w:tab/>
            </w:r>
            <w:r>
              <w:rPr>
                <w:noProof/>
                <w:webHidden/>
              </w:rPr>
              <w:fldChar w:fldCharType="begin"/>
            </w:r>
            <w:r>
              <w:rPr>
                <w:noProof/>
                <w:webHidden/>
              </w:rPr>
              <w:instrText xml:space="preserve"> PAGEREF _Toc130999051 \h </w:instrText>
            </w:r>
            <w:r>
              <w:rPr>
                <w:noProof/>
                <w:webHidden/>
              </w:rPr>
            </w:r>
            <w:r>
              <w:rPr>
                <w:noProof/>
                <w:webHidden/>
              </w:rPr>
              <w:fldChar w:fldCharType="separate"/>
            </w:r>
            <w:r w:rsidR="00922D48">
              <w:rPr>
                <w:noProof/>
                <w:webHidden/>
              </w:rPr>
              <w:t>1</w:t>
            </w:r>
            <w:r>
              <w:rPr>
                <w:noProof/>
                <w:webHidden/>
              </w:rPr>
              <w:fldChar w:fldCharType="end"/>
            </w:r>
          </w:hyperlink>
        </w:p>
        <w:p w14:paraId="78EC51BA" w14:textId="03F438F3" w:rsidR="008D7E07" w:rsidRDefault="00137A6C">
          <w:pPr>
            <w:pStyle w:val="TOC1"/>
            <w:tabs>
              <w:tab w:val="right" w:leader="dot" w:pos="9350"/>
            </w:tabs>
            <w:rPr>
              <w:rFonts w:asciiTheme="minorHAnsi" w:eastAsiaTheme="minorEastAsia" w:hAnsiTheme="minorHAnsi" w:cstheme="minorBidi"/>
              <w:noProof/>
            </w:rPr>
          </w:pPr>
          <w:hyperlink w:anchor="_Toc130999052" w:history="1">
            <w:r w:rsidR="008D7E07" w:rsidRPr="002A2567">
              <w:rPr>
                <w:rStyle w:val="Hyperlink"/>
                <w:bCs/>
                <w:noProof/>
              </w:rPr>
              <w:t>Prerequisites</w:t>
            </w:r>
            <w:r w:rsidR="008D7E07">
              <w:rPr>
                <w:noProof/>
                <w:webHidden/>
              </w:rPr>
              <w:tab/>
            </w:r>
            <w:r w:rsidR="008D7E07">
              <w:rPr>
                <w:noProof/>
                <w:webHidden/>
              </w:rPr>
              <w:fldChar w:fldCharType="begin"/>
            </w:r>
            <w:r w:rsidR="008D7E07">
              <w:rPr>
                <w:noProof/>
                <w:webHidden/>
              </w:rPr>
              <w:instrText xml:space="preserve"> PAGEREF _Toc130999052 \h </w:instrText>
            </w:r>
            <w:r w:rsidR="008D7E07">
              <w:rPr>
                <w:noProof/>
                <w:webHidden/>
              </w:rPr>
            </w:r>
            <w:r w:rsidR="008D7E07">
              <w:rPr>
                <w:noProof/>
                <w:webHidden/>
              </w:rPr>
              <w:fldChar w:fldCharType="separate"/>
            </w:r>
            <w:r w:rsidR="00922D48">
              <w:rPr>
                <w:noProof/>
                <w:webHidden/>
              </w:rPr>
              <w:t>1</w:t>
            </w:r>
            <w:r w:rsidR="008D7E07">
              <w:rPr>
                <w:noProof/>
                <w:webHidden/>
              </w:rPr>
              <w:fldChar w:fldCharType="end"/>
            </w:r>
          </w:hyperlink>
        </w:p>
        <w:p w14:paraId="1D085671" w14:textId="4986FF7C" w:rsidR="008D7E07" w:rsidRDefault="00137A6C">
          <w:pPr>
            <w:pStyle w:val="TOC1"/>
            <w:tabs>
              <w:tab w:val="right" w:leader="dot" w:pos="9350"/>
            </w:tabs>
            <w:rPr>
              <w:rFonts w:asciiTheme="minorHAnsi" w:eastAsiaTheme="minorEastAsia" w:hAnsiTheme="minorHAnsi" w:cstheme="minorBidi"/>
              <w:noProof/>
            </w:rPr>
          </w:pPr>
          <w:hyperlink w:anchor="_Toc130999053" w:history="1">
            <w:r w:rsidR="008D7E07" w:rsidRPr="002A2567">
              <w:rPr>
                <w:rStyle w:val="Hyperlink"/>
                <w:noProof/>
              </w:rPr>
              <w:t>Required Training Courses</w:t>
            </w:r>
            <w:r w:rsidR="008D7E07">
              <w:rPr>
                <w:noProof/>
                <w:webHidden/>
              </w:rPr>
              <w:tab/>
            </w:r>
            <w:r w:rsidR="008D7E07">
              <w:rPr>
                <w:noProof/>
                <w:webHidden/>
              </w:rPr>
              <w:fldChar w:fldCharType="begin"/>
            </w:r>
            <w:r w:rsidR="008D7E07">
              <w:rPr>
                <w:noProof/>
                <w:webHidden/>
              </w:rPr>
              <w:instrText xml:space="preserve"> PAGEREF _Toc130999053 \h </w:instrText>
            </w:r>
            <w:r w:rsidR="008D7E07">
              <w:rPr>
                <w:noProof/>
                <w:webHidden/>
              </w:rPr>
            </w:r>
            <w:r w:rsidR="008D7E07">
              <w:rPr>
                <w:noProof/>
                <w:webHidden/>
              </w:rPr>
              <w:fldChar w:fldCharType="separate"/>
            </w:r>
            <w:r w:rsidR="00922D48">
              <w:rPr>
                <w:noProof/>
                <w:webHidden/>
              </w:rPr>
              <w:t>1</w:t>
            </w:r>
            <w:r w:rsidR="008D7E07">
              <w:rPr>
                <w:noProof/>
                <w:webHidden/>
              </w:rPr>
              <w:fldChar w:fldCharType="end"/>
            </w:r>
          </w:hyperlink>
        </w:p>
        <w:p w14:paraId="63E8E8EB" w14:textId="1752F2C5" w:rsidR="008D7E07" w:rsidRDefault="00137A6C">
          <w:pPr>
            <w:pStyle w:val="TOC1"/>
            <w:tabs>
              <w:tab w:val="right" w:leader="dot" w:pos="9350"/>
            </w:tabs>
            <w:rPr>
              <w:rFonts w:asciiTheme="minorHAnsi" w:eastAsiaTheme="minorEastAsia" w:hAnsiTheme="minorHAnsi" w:cstheme="minorBidi"/>
              <w:noProof/>
            </w:rPr>
          </w:pPr>
          <w:hyperlink w:anchor="_Toc130999054" w:history="1">
            <w:r w:rsidR="008D7E07" w:rsidRPr="002A2567">
              <w:rPr>
                <w:rStyle w:val="Hyperlink"/>
                <w:bCs/>
                <w:noProof/>
              </w:rPr>
              <w:t>Required Rotational Assignments</w:t>
            </w:r>
            <w:r w:rsidR="008D7E07">
              <w:rPr>
                <w:noProof/>
                <w:webHidden/>
              </w:rPr>
              <w:tab/>
            </w:r>
            <w:r w:rsidR="008D7E07">
              <w:rPr>
                <w:noProof/>
                <w:webHidden/>
              </w:rPr>
              <w:fldChar w:fldCharType="begin"/>
            </w:r>
            <w:r w:rsidR="008D7E07">
              <w:rPr>
                <w:noProof/>
                <w:webHidden/>
              </w:rPr>
              <w:instrText xml:space="preserve"> PAGEREF _Toc130999054 \h </w:instrText>
            </w:r>
            <w:r w:rsidR="008D7E07">
              <w:rPr>
                <w:noProof/>
                <w:webHidden/>
              </w:rPr>
            </w:r>
            <w:r w:rsidR="008D7E07">
              <w:rPr>
                <w:noProof/>
                <w:webHidden/>
              </w:rPr>
              <w:fldChar w:fldCharType="separate"/>
            </w:r>
            <w:r w:rsidR="00922D48">
              <w:rPr>
                <w:noProof/>
                <w:webHidden/>
              </w:rPr>
              <w:t>2</w:t>
            </w:r>
            <w:r w:rsidR="008D7E07">
              <w:rPr>
                <w:noProof/>
                <w:webHidden/>
              </w:rPr>
              <w:fldChar w:fldCharType="end"/>
            </w:r>
          </w:hyperlink>
        </w:p>
        <w:p w14:paraId="793C5E3A" w14:textId="1284B2A7" w:rsidR="008D7E07" w:rsidRDefault="00137A6C">
          <w:pPr>
            <w:pStyle w:val="TOC1"/>
            <w:tabs>
              <w:tab w:val="right" w:leader="dot" w:pos="9350"/>
            </w:tabs>
            <w:rPr>
              <w:rFonts w:asciiTheme="minorHAnsi" w:eastAsiaTheme="minorEastAsia" w:hAnsiTheme="minorHAnsi" w:cstheme="minorBidi"/>
              <w:noProof/>
            </w:rPr>
          </w:pPr>
          <w:hyperlink w:anchor="_Toc130999055" w:history="1">
            <w:r w:rsidR="008D7E07" w:rsidRPr="002A2567">
              <w:rPr>
                <w:rStyle w:val="Hyperlink"/>
                <w:bCs/>
                <w:noProof/>
              </w:rPr>
              <w:t>Equivalency Justification</w:t>
            </w:r>
            <w:r w:rsidR="008D7E07">
              <w:rPr>
                <w:noProof/>
                <w:webHidden/>
              </w:rPr>
              <w:tab/>
            </w:r>
            <w:r w:rsidR="008D7E07">
              <w:rPr>
                <w:noProof/>
                <w:webHidden/>
              </w:rPr>
              <w:fldChar w:fldCharType="begin"/>
            </w:r>
            <w:r w:rsidR="008D7E07">
              <w:rPr>
                <w:noProof/>
                <w:webHidden/>
              </w:rPr>
              <w:instrText xml:space="preserve"> PAGEREF _Toc130999055 \h </w:instrText>
            </w:r>
            <w:r w:rsidR="008D7E07">
              <w:rPr>
                <w:noProof/>
                <w:webHidden/>
              </w:rPr>
            </w:r>
            <w:r w:rsidR="008D7E07">
              <w:rPr>
                <w:noProof/>
                <w:webHidden/>
              </w:rPr>
              <w:fldChar w:fldCharType="separate"/>
            </w:r>
            <w:r w:rsidR="00922D48">
              <w:rPr>
                <w:noProof/>
                <w:webHidden/>
              </w:rPr>
              <w:t>2</w:t>
            </w:r>
            <w:r w:rsidR="008D7E07">
              <w:rPr>
                <w:noProof/>
                <w:webHidden/>
              </w:rPr>
              <w:fldChar w:fldCharType="end"/>
            </w:r>
          </w:hyperlink>
        </w:p>
        <w:p w14:paraId="1BF7D5A0" w14:textId="39C4CF70" w:rsidR="008D7E07" w:rsidRDefault="00137A6C">
          <w:pPr>
            <w:pStyle w:val="TOC1"/>
            <w:tabs>
              <w:tab w:val="right" w:leader="dot" w:pos="9350"/>
            </w:tabs>
            <w:rPr>
              <w:rFonts w:asciiTheme="minorHAnsi" w:eastAsiaTheme="minorEastAsia" w:hAnsiTheme="minorHAnsi" w:cstheme="minorBidi"/>
              <w:noProof/>
            </w:rPr>
          </w:pPr>
          <w:hyperlink w:anchor="_Toc130999056" w:history="1">
            <w:r w:rsidR="008D7E07" w:rsidRPr="002A2567">
              <w:rPr>
                <w:rStyle w:val="Hyperlink"/>
                <w:noProof/>
              </w:rPr>
              <w:t>Review of Completed Training</w:t>
            </w:r>
            <w:r w:rsidR="008D7E07">
              <w:rPr>
                <w:noProof/>
                <w:webHidden/>
              </w:rPr>
              <w:tab/>
            </w:r>
            <w:r w:rsidR="008D7E07">
              <w:rPr>
                <w:noProof/>
                <w:webHidden/>
              </w:rPr>
              <w:fldChar w:fldCharType="begin"/>
            </w:r>
            <w:r w:rsidR="008D7E07">
              <w:rPr>
                <w:noProof/>
                <w:webHidden/>
              </w:rPr>
              <w:instrText xml:space="preserve"> PAGEREF _Toc130999056 \h </w:instrText>
            </w:r>
            <w:r w:rsidR="008D7E07">
              <w:rPr>
                <w:noProof/>
                <w:webHidden/>
              </w:rPr>
            </w:r>
            <w:r w:rsidR="008D7E07">
              <w:rPr>
                <w:noProof/>
                <w:webHidden/>
              </w:rPr>
              <w:fldChar w:fldCharType="separate"/>
            </w:r>
            <w:r w:rsidR="00922D48">
              <w:rPr>
                <w:noProof/>
                <w:webHidden/>
              </w:rPr>
              <w:t>2</w:t>
            </w:r>
            <w:r w:rsidR="008D7E07">
              <w:rPr>
                <w:noProof/>
                <w:webHidden/>
              </w:rPr>
              <w:fldChar w:fldCharType="end"/>
            </w:r>
          </w:hyperlink>
        </w:p>
        <w:p w14:paraId="0DCB2D06" w14:textId="29317128" w:rsidR="008D7E07" w:rsidRDefault="00137A6C">
          <w:pPr>
            <w:pStyle w:val="TOC1"/>
            <w:tabs>
              <w:tab w:val="right" w:leader="dot" w:pos="9350"/>
            </w:tabs>
            <w:rPr>
              <w:rFonts w:asciiTheme="minorHAnsi" w:eastAsiaTheme="minorEastAsia" w:hAnsiTheme="minorHAnsi" w:cstheme="minorBidi"/>
              <w:noProof/>
            </w:rPr>
          </w:pPr>
          <w:hyperlink w:anchor="_Toc130999057" w:history="1">
            <w:r w:rsidR="008D7E07" w:rsidRPr="002A2567">
              <w:rPr>
                <w:rStyle w:val="Hyperlink"/>
                <w:bCs/>
                <w:noProof/>
              </w:rPr>
              <w:t>Documentation</w:t>
            </w:r>
            <w:r w:rsidR="008D7E07">
              <w:rPr>
                <w:noProof/>
                <w:webHidden/>
              </w:rPr>
              <w:tab/>
            </w:r>
            <w:r w:rsidR="008D7E07">
              <w:rPr>
                <w:noProof/>
                <w:webHidden/>
              </w:rPr>
              <w:fldChar w:fldCharType="begin"/>
            </w:r>
            <w:r w:rsidR="008D7E07">
              <w:rPr>
                <w:noProof/>
                <w:webHidden/>
              </w:rPr>
              <w:instrText xml:space="preserve"> PAGEREF _Toc130999057 \h </w:instrText>
            </w:r>
            <w:r w:rsidR="008D7E07">
              <w:rPr>
                <w:noProof/>
                <w:webHidden/>
              </w:rPr>
            </w:r>
            <w:r w:rsidR="008D7E07">
              <w:rPr>
                <w:noProof/>
                <w:webHidden/>
              </w:rPr>
              <w:fldChar w:fldCharType="separate"/>
            </w:r>
            <w:r w:rsidR="00922D48">
              <w:rPr>
                <w:noProof/>
                <w:webHidden/>
              </w:rPr>
              <w:t>3</w:t>
            </w:r>
            <w:r w:rsidR="008D7E07">
              <w:rPr>
                <w:noProof/>
                <w:webHidden/>
              </w:rPr>
              <w:fldChar w:fldCharType="end"/>
            </w:r>
          </w:hyperlink>
        </w:p>
        <w:p w14:paraId="468B071C" w14:textId="4978A315" w:rsidR="008D7E07" w:rsidRDefault="00137A6C">
          <w:pPr>
            <w:pStyle w:val="TOC1"/>
            <w:tabs>
              <w:tab w:val="right" w:leader="dot" w:pos="9350"/>
            </w:tabs>
            <w:rPr>
              <w:rFonts w:asciiTheme="minorHAnsi" w:eastAsiaTheme="minorEastAsia" w:hAnsiTheme="minorHAnsi" w:cstheme="minorBidi"/>
              <w:noProof/>
            </w:rPr>
          </w:pPr>
          <w:hyperlink w:anchor="_Toc130999058" w:history="1">
            <w:r w:rsidR="008D7E07" w:rsidRPr="002A2567">
              <w:rPr>
                <w:rStyle w:val="Hyperlink"/>
                <w:bCs/>
                <w:noProof/>
              </w:rPr>
              <w:t>Qualification Board</w:t>
            </w:r>
            <w:r w:rsidR="008D7E07">
              <w:rPr>
                <w:noProof/>
                <w:webHidden/>
              </w:rPr>
              <w:tab/>
            </w:r>
            <w:r w:rsidR="008D7E07">
              <w:rPr>
                <w:noProof/>
                <w:webHidden/>
              </w:rPr>
              <w:fldChar w:fldCharType="begin"/>
            </w:r>
            <w:r w:rsidR="008D7E07">
              <w:rPr>
                <w:noProof/>
                <w:webHidden/>
              </w:rPr>
              <w:instrText xml:space="preserve"> PAGEREF _Toc130999058 \h </w:instrText>
            </w:r>
            <w:r w:rsidR="008D7E07">
              <w:rPr>
                <w:noProof/>
                <w:webHidden/>
              </w:rPr>
            </w:r>
            <w:r w:rsidR="008D7E07">
              <w:rPr>
                <w:noProof/>
                <w:webHidden/>
              </w:rPr>
              <w:fldChar w:fldCharType="separate"/>
            </w:r>
            <w:r w:rsidR="00922D48">
              <w:rPr>
                <w:noProof/>
                <w:webHidden/>
              </w:rPr>
              <w:t>3</w:t>
            </w:r>
            <w:r w:rsidR="008D7E07">
              <w:rPr>
                <w:noProof/>
                <w:webHidden/>
              </w:rPr>
              <w:fldChar w:fldCharType="end"/>
            </w:r>
          </w:hyperlink>
        </w:p>
        <w:p w14:paraId="5E9CA565" w14:textId="1CED1E95" w:rsidR="008D7E07" w:rsidRDefault="00137A6C">
          <w:pPr>
            <w:pStyle w:val="TOC1"/>
            <w:tabs>
              <w:tab w:val="right" w:leader="dot" w:pos="9350"/>
            </w:tabs>
            <w:rPr>
              <w:rFonts w:asciiTheme="minorHAnsi" w:eastAsiaTheme="minorEastAsia" w:hAnsiTheme="minorHAnsi" w:cstheme="minorBidi"/>
              <w:noProof/>
            </w:rPr>
          </w:pPr>
          <w:hyperlink w:anchor="_Toc130999059" w:history="1">
            <w:r w:rsidR="008D7E07" w:rsidRPr="002A2567">
              <w:rPr>
                <w:rStyle w:val="Hyperlink"/>
                <w:bCs/>
                <w:noProof/>
              </w:rPr>
              <w:t>SRA Certificate</w:t>
            </w:r>
            <w:r w:rsidR="008D7E07">
              <w:rPr>
                <w:noProof/>
                <w:webHidden/>
              </w:rPr>
              <w:tab/>
            </w:r>
            <w:r w:rsidR="008D7E07">
              <w:rPr>
                <w:noProof/>
                <w:webHidden/>
              </w:rPr>
              <w:fldChar w:fldCharType="begin"/>
            </w:r>
            <w:r w:rsidR="008D7E07">
              <w:rPr>
                <w:noProof/>
                <w:webHidden/>
              </w:rPr>
              <w:instrText xml:space="preserve"> PAGEREF _Toc130999059 \h </w:instrText>
            </w:r>
            <w:r w:rsidR="008D7E07">
              <w:rPr>
                <w:noProof/>
                <w:webHidden/>
              </w:rPr>
            </w:r>
            <w:r w:rsidR="008D7E07">
              <w:rPr>
                <w:noProof/>
                <w:webHidden/>
              </w:rPr>
              <w:fldChar w:fldCharType="separate"/>
            </w:r>
            <w:r w:rsidR="00922D48">
              <w:rPr>
                <w:noProof/>
                <w:webHidden/>
              </w:rPr>
              <w:t>4</w:t>
            </w:r>
            <w:r w:rsidR="008D7E07">
              <w:rPr>
                <w:noProof/>
                <w:webHidden/>
              </w:rPr>
              <w:fldChar w:fldCharType="end"/>
            </w:r>
          </w:hyperlink>
        </w:p>
        <w:p w14:paraId="3A8206EF" w14:textId="7294C573" w:rsidR="008D7E07" w:rsidRDefault="00137A6C">
          <w:pPr>
            <w:pStyle w:val="TOC1"/>
            <w:tabs>
              <w:tab w:val="right" w:leader="dot" w:pos="9350"/>
            </w:tabs>
            <w:rPr>
              <w:rFonts w:asciiTheme="minorHAnsi" w:eastAsiaTheme="minorEastAsia" w:hAnsiTheme="minorHAnsi" w:cstheme="minorBidi"/>
              <w:noProof/>
            </w:rPr>
          </w:pPr>
          <w:hyperlink w:anchor="_Toc130999060" w:history="1">
            <w:r w:rsidR="008D7E07" w:rsidRPr="002A2567">
              <w:rPr>
                <w:rStyle w:val="Hyperlink"/>
                <w:noProof/>
              </w:rPr>
              <w:t>Sample Memorandum</w:t>
            </w:r>
            <w:r w:rsidR="008D7E07">
              <w:rPr>
                <w:noProof/>
                <w:webHidden/>
              </w:rPr>
              <w:tab/>
            </w:r>
            <w:r w:rsidR="008D7E07">
              <w:rPr>
                <w:noProof/>
                <w:webHidden/>
              </w:rPr>
              <w:fldChar w:fldCharType="begin"/>
            </w:r>
            <w:r w:rsidR="008D7E07">
              <w:rPr>
                <w:noProof/>
                <w:webHidden/>
              </w:rPr>
              <w:instrText xml:space="preserve"> PAGEREF _Toc130999060 \h </w:instrText>
            </w:r>
            <w:r w:rsidR="008D7E07">
              <w:rPr>
                <w:noProof/>
                <w:webHidden/>
              </w:rPr>
            </w:r>
            <w:r w:rsidR="008D7E07">
              <w:rPr>
                <w:noProof/>
                <w:webHidden/>
              </w:rPr>
              <w:fldChar w:fldCharType="separate"/>
            </w:r>
            <w:r w:rsidR="00922D48">
              <w:rPr>
                <w:noProof/>
                <w:webHidden/>
              </w:rPr>
              <w:t>5</w:t>
            </w:r>
            <w:r w:rsidR="008D7E07">
              <w:rPr>
                <w:noProof/>
                <w:webHidden/>
              </w:rPr>
              <w:fldChar w:fldCharType="end"/>
            </w:r>
          </w:hyperlink>
        </w:p>
        <w:p w14:paraId="2950C03D" w14:textId="663592A1" w:rsidR="008D7E07" w:rsidRDefault="00137A6C">
          <w:pPr>
            <w:pStyle w:val="TOC1"/>
            <w:tabs>
              <w:tab w:val="right" w:leader="dot" w:pos="9350"/>
            </w:tabs>
            <w:rPr>
              <w:rFonts w:asciiTheme="minorHAnsi" w:eastAsiaTheme="minorEastAsia" w:hAnsiTheme="minorHAnsi" w:cstheme="minorBidi"/>
              <w:noProof/>
            </w:rPr>
          </w:pPr>
          <w:hyperlink w:anchor="_Toc130999061" w:history="1">
            <w:r w:rsidR="008D7E07" w:rsidRPr="002A2567">
              <w:rPr>
                <w:rStyle w:val="Hyperlink"/>
                <w:bCs/>
                <w:noProof/>
              </w:rPr>
              <w:t>Sequence for SRA Qualification Program</w:t>
            </w:r>
            <w:r w:rsidR="008D7E07">
              <w:rPr>
                <w:noProof/>
                <w:webHidden/>
              </w:rPr>
              <w:tab/>
            </w:r>
            <w:r w:rsidR="008D7E07">
              <w:rPr>
                <w:noProof/>
                <w:webHidden/>
              </w:rPr>
              <w:fldChar w:fldCharType="begin"/>
            </w:r>
            <w:r w:rsidR="008D7E07">
              <w:rPr>
                <w:noProof/>
                <w:webHidden/>
              </w:rPr>
              <w:instrText xml:space="preserve"> PAGEREF _Toc130999061 \h </w:instrText>
            </w:r>
            <w:r w:rsidR="008D7E07">
              <w:rPr>
                <w:noProof/>
                <w:webHidden/>
              </w:rPr>
            </w:r>
            <w:r w:rsidR="008D7E07">
              <w:rPr>
                <w:noProof/>
                <w:webHidden/>
              </w:rPr>
              <w:fldChar w:fldCharType="separate"/>
            </w:r>
            <w:r w:rsidR="00922D48">
              <w:rPr>
                <w:noProof/>
                <w:webHidden/>
              </w:rPr>
              <w:t>6</w:t>
            </w:r>
            <w:r w:rsidR="008D7E07">
              <w:rPr>
                <w:noProof/>
                <w:webHidden/>
              </w:rPr>
              <w:fldChar w:fldCharType="end"/>
            </w:r>
          </w:hyperlink>
        </w:p>
        <w:p w14:paraId="19EBAD98" w14:textId="280955D1" w:rsidR="008D7E07" w:rsidRDefault="00137A6C">
          <w:pPr>
            <w:pStyle w:val="TOC1"/>
            <w:tabs>
              <w:tab w:val="right" w:leader="dot" w:pos="9350"/>
            </w:tabs>
            <w:rPr>
              <w:rFonts w:asciiTheme="minorHAnsi" w:eastAsiaTheme="minorEastAsia" w:hAnsiTheme="minorHAnsi" w:cstheme="minorBidi"/>
              <w:noProof/>
            </w:rPr>
          </w:pPr>
          <w:hyperlink w:anchor="_Toc130999062" w:history="1">
            <w:r w:rsidR="008D7E07" w:rsidRPr="002A2567">
              <w:rPr>
                <w:rStyle w:val="Hyperlink"/>
                <w:noProof/>
              </w:rPr>
              <w:t>Senior Reactor Analyst Individual Study Activities</w:t>
            </w:r>
            <w:r w:rsidR="008D7E07">
              <w:rPr>
                <w:noProof/>
                <w:webHidden/>
              </w:rPr>
              <w:tab/>
            </w:r>
            <w:r w:rsidR="008D7E07">
              <w:rPr>
                <w:noProof/>
                <w:webHidden/>
              </w:rPr>
              <w:fldChar w:fldCharType="begin"/>
            </w:r>
            <w:r w:rsidR="008D7E07">
              <w:rPr>
                <w:noProof/>
                <w:webHidden/>
              </w:rPr>
              <w:instrText xml:space="preserve"> PAGEREF _Toc130999062 \h </w:instrText>
            </w:r>
            <w:r w:rsidR="008D7E07">
              <w:rPr>
                <w:noProof/>
                <w:webHidden/>
              </w:rPr>
            </w:r>
            <w:r w:rsidR="008D7E07">
              <w:rPr>
                <w:noProof/>
                <w:webHidden/>
              </w:rPr>
              <w:fldChar w:fldCharType="separate"/>
            </w:r>
            <w:r w:rsidR="00922D48">
              <w:rPr>
                <w:noProof/>
                <w:webHidden/>
              </w:rPr>
              <w:t>7</w:t>
            </w:r>
            <w:r w:rsidR="008D7E07">
              <w:rPr>
                <w:noProof/>
                <w:webHidden/>
              </w:rPr>
              <w:fldChar w:fldCharType="end"/>
            </w:r>
          </w:hyperlink>
        </w:p>
        <w:p w14:paraId="016F5400" w14:textId="46787E28" w:rsidR="008D7E07" w:rsidRDefault="00137A6C">
          <w:pPr>
            <w:pStyle w:val="TOC2"/>
            <w:rPr>
              <w:rFonts w:asciiTheme="minorHAnsi" w:eastAsiaTheme="minorEastAsia" w:hAnsiTheme="minorHAnsi" w:cstheme="minorBidi"/>
              <w:noProof/>
            </w:rPr>
          </w:pPr>
          <w:hyperlink w:anchor="_Toc130999063" w:history="1">
            <w:r w:rsidR="008D7E07" w:rsidRPr="002A2567">
              <w:rPr>
                <w:rStyle w:val="Hyperlink"/>
                <w:noProof/>
              </w:rPr>
              <w:t>(ISA-SRA-A) SRA Reference Library</w:t>
            </w:r>
            <w:r w:rsidR="008D7E07">
              <w:rPr>
                <w:noProof/>
                <w:webHidden/>
              </w:rPr>
              <w:tab/>
            </w:r>
            <w:r w:rsidR="008D7E07">
              <w:rPr>
                <w:noProof/>
                <w:webHidden/>
              </w:rPr>
              <w:fldChar w:fldCharType="begin"/>
            </w:r>
            <w:r w:rsidR="008D7E07">
              <w:rPr>
                <w:noProof/>
                <w:webHidden/>
              </w:rPr>
              <w:instrText xml:space="preserve"> PAGEREF _Toc130999063 \h </w:instrText>
            </w:r>
            <w:r w:rsidR="008D7E07">
              <w:rPr>
                <w:noProof/>
                <w:webHidden/>
              </w:rPr>
            </w:r>
            <w:r w:rsidR="008D7E07">
              <w:rPr>
                <w:noProof/>
                <w:webHidden/>
              </w:rPr>
              <w:fldChar w:fldCharType="separate"/>
            </w:r>
            <w:r w:rsidR="00922D48">
              <w:rPr>
                <w:noProof/>
                <w:webHidden/>
              </w:rPr>
              <w:t>8</w:t>
            </w:r>
            <w:r w:rsidR="008D7E07">
              <w:rPr>
                <w:noProof/>
                <w:webHidden/>
              </w:rPr>
              <w:fldChar w:fldCharType="end"/>
            </w:r>
          </w:hyperlink>
        </w:p>
        <w:p w14:paraId="26F624D2" w14:textId="367CFCDB" w:rsidR="008D7E07" w:rsidRDefault="00137A6C">
          <w:pPr>
            <w:pStyle w:val="TOC2"/>
            <w:rPr>
              <w:rFonts w:asciiTheme="minorHAnsi" w:eastAsiaTheme="minorEastAsia" w:hAnsiTheme="minorHAnsi" w:cstheme="minorBidi"/>
              <w:noProof/>
            </w:rPr>
          </w:pPr>
          <w:hyperlink w:anchor="_Toc130999064" w:history="1">
            <w:r w:rsidR="008D7E07" w:rsidRPr="002A2567">
              <w:rPr>
                <w:rStyle w:val="Hyperlink"/>
                <w:noProof/>
              </w:rPr>
              <w:t>(ISA-SRA-B) Review of PRA Principles and NRC Approach to R</w:t>
            </w:r>
            <w:r w:rsidR="006B3160">
              <w:rPr>
                <w:rStyle w:val="Hyperlink"/>
                <w:noProof/>
              </w:rPr>
              <w:t>I</w:t>
            </w:r>
            <w:r w:rsidR="008D7E07" w:rsidRPr="002A2567">
              <w:rPr>
                <w:rStyle w:val="Hyperlink"/>
                <w:noProof/>
              </w:rPr>
              <w:t>PB Regulation</w:t>
            </w:r>
            <w:r w:rsidR="008D7E07">
              <w:rPr>
                <w:noProof/>
                <w:webHidden/>
              </w:rPr>
              <w:tab/>
            </w:r>
            <w:r w:rsidR="008D7E07">
              <w:rPr>
                <w:noProof/>
                <w:webHidden/>
              </w:rPr>
              <w:fldChar w:fldCharType="begin"/>
            </w:r>
            <w:r w:rsidR="008D7E07">
              <w:rPr>
                <w:noProof/>
                <w:webHidden/>
              </w:rPr>
              <w:instrText xml:space="preserve"> PAGEREF _Toc130999064 \h </w:instrText>
            </w:r>
            <w:r w:rsidR="008D7E07">
              <w:rPr>
                <w:noProof/>
                <w:webHidden/>
              </w:rPr>
            </w:r>
            <w:r w:rsidR="008D7E07">
              <w:rPr>
                <w:noProof/>
                <w:webHidden/>
              </w:rPr>
              <w:fldChar w:fldCharType="separate"/>
            </w:r>
            <w:r w:rsidR="00922D48">
              <w:rPr>
                <w:noProof/>
                <w:webHidden/>
              </w:rPr>
              <w:t>12</w:t>
            </w:r>
            <w:r w:rsidR="008D7E07">
              <w:rPr>
                <w:noProof/>
                <w:webHidden/>
              </w:rPr>
              <w:fldChar w:fldCharType="end"/>
            </w:r>
          </w:hyperlink>
        </w:p>
        <w:p w14:paraId="4BEF5532" w14:textId="77759979" w:rsidR="008D7E07" w:rsidRDefault="00137A6C">
          <w:pPr>
            <w:pStyle w:val="TOC2"/>
            <w:rPr>
              <w:rFonts w:asciiTheme="minorHAnsi" w:eastAsiaTheme="minorEastAsia" w:hAnsiTheme="minorHAnsi" w:cstheme="minorBidi"/>
              <w:noProof/>
            </w:rPr>
          </w:pPr>
          <w:hyperlink w:anchor="_Toc130999065" w:history="1">
            <w:r w:rsidR="008D7E07" w:rsidRPr="002A2567">
              <w:rPr>
                <w:rStyle w:val="Hyperlink"/>
                <w:noProof/>
              </w:rPr>
              <w:t>(ISA-SRA-C) Review of Historical NRC Severe Accident Risk Evaluations</w:t>
            </w:r>
            <w:r w:rsidR="008D7E07">
              <w:rPr>
                <w:noProof/>
                <w:webHidden/>
              </w:rPr>
              <w:tab/>
            </w:r>
            <w:r w:rsidR="008D7E07">
              <w:rPr>
                <w:noProof/>
                <w:webHidden/>
              </w:rPr>
              <w:fldChar w:fldCharType="begin"/>
            </w:r>
            <w:r w:rsidR="008D7E07">
              <w:rPr>
                <w:noProof/>
                <w:webHidden/>
              </w:rPr>
              <w:instrText xml:space="preserve"> PAGEREF _Toc130999065 \h </w:instrText>
            </w:r>
            <w:r w:rsidR="008D7E07">
              <w:rPr>
                <w:noProof/>
                <w:webHidden/>
              </w:rPr>
            </w:r>
            <w:r w:rsidR="008D7E07">
              <w:rPr>
                <w:noProof/>
                <w:webHidden/>
              </w:rPr>
              <w:fldChar w:fldCharType="separate"/>
            </w:r>
            <w:r w:rsidR="00922D48">
              <w:rPr>
                <w:noProof/>
                <w:webHidden/>
              </w:rPr>
              <w:t>14</w:t>
            </w:r>
            <w:r w:rsidR="008D7E07">
              <w:rPr>
                <w:noProof/>
                <w:webHidden/>
              </w:rPr>
              <w:fldChar w:fldCharType="end"/>
            </w:r>
          </w:hyperlink>
        </w:p>
        <w:p w14:paraId="37A43A64" w14:textId="657BC4CF" w:rsidR="008D7E07" w:rsidRDefault="00137A6C">
          <w:pPr>
            <w:pStyle w:val="TOC2"/>
            <w:rPr>
              <w:rFonts w:asciiTheme="minorHAnsi" w:eastAsiaTheme="minorEastAsia" w:hAnsiTheme="minorHAnsi" w:cstheme="minorBidi"/>
              <w:noProof/>
            </w:rPr>
          </w:pPr>
          <w:hyperlink w:anchor="_Toc130999066" w:history="1">
            <w:r w:rsidR="008D7E07" w:rsidRPr="002A2567">
              <w:rPr>
                <w:rStyle w:val="Hyperlink"/>
                <w:noProof/>
              </w:rPr>
              <w:t>(ISA-SRA-D) Understanding How Full Scope PRA Models Were Developed</w:t>
            </w:r>
            <w:r w:rsidR="008D7E07">
              <w:rPr>
                <w:noProof/>
                <w:webHidden/>
              </w:rPr>
              <w:tab/>
            </w:r>
            <w:r w:rsidR="008D7E07">
              <w:rPr>
                <w:noProof/>
                <w:webHidden/>
              </w:rPr>
              <w:fldChar w:fldCharType="begin"/>
            </w:r>
            <w:r w:rsidR="008D7E07">
              <w:rPr>
                <w:noProof/>
                <w:webHidden/>
              </w:rPr>
              <w:instrText xml:space="preserve"> PAGEREF _Toc130999066 \h </w:instrText>
            </w:r>
            <w:r w:rsidR="008D7E07">
              <w:rPr>
                <w:noProof/>
                <w:webHidden/>
              </w:rPr>
            </w:r>
            <w:r w:rsidR="008D7E07">
              <w:rPr>
                <w:noProof/>
                <w:webHidden/>
              </w:rPr>
              <w:fldChar w:fldCharType="separate"/>
            </w:r>
            <w:r w:rsidR="00922D48">
              <w:rPr>
                <w:noProof/>
                <w:webHidden/>
              </w:rPr>
              <w:t>16</w:t>
            </w:r>
            <w:r w:rsidR="008D7E07">
              <w:rPr>
                <w:noProof/>
                <w:webHidden/>
              </w:rPr>
              <w:fldChar w:fldCharType="end"/>
            </w:r>
          </w:hyperlink>
        </w:p>
        <w:p w14:paraId="3260DA9B" w14:textId="6A2B0672" w:rsidR="008D7E07" w:rsidRDefault="00137A6C">
          <w:pPr>
            <w:pStyle w:val="TOC2"/>
            <w:rPr>
              <w:rFonts w:asciiTheme="minorHAnsi" w:eastAsiaTheme="minorEastAsia" w:hAnsiTheme="minorHAnsi" w:cstheme="minorBidi"/>
              <w:noProof/>
            </w:rPr>
          </w:pPr>
          <w:hyperlink w:anchor="_Toc130999067" w:history="1">
            <w:r w:rsidR="008D7E07" w:rsidRPr="002A2567">
              <w:rPr>
                <w:rStyle w:val="Hyperlink"/>
                <w:noProof/>
              </w:rPr>
              <w:t>(ISA-SRA-1) Significance Determination Process and Its Basis</w:t>
            </w:r>
            <w:r w:rsidR="008D7E07">
              <w:rPr>
                <w:noProof/>
                <w:webHidden/>
              </w:rPr>
              <w:tab/>
            </w:r>
            <w:r w:rsidR="008D7E07">
              <w:rPr>
                <w:noProof/>
                <w:webHidden/>
              </w:rPr>
              <w:fldChar w:fldCharType="begin"/>
            </w:r>
            <w:r w:rsidR="008D7E07">
              <w:rPr>
                <w:noProof/>
                <w:webHidden/>
              </w:rPr>
              <w:instrText xml:space="preserve"> PAGEREF _Toc130999067 \h </w:instrText>
            </w:r>
            <w:r w:rsidR="008D7E07">
              <w:rPr>
                <w:noProof/>
                <w:webHidden/>
              </w:rPr>
            </w:r>
            <w:r w:rsidR="008D7E07">
              <w:rPr>
                <w:noProof/>
                <w:webHidden/>
              </w:rPr>
              <w:fldChar w:fldCharType="separate"/>
            </w:r>
            <w:r w:rsidR="00922D48">
              <w:rPr>
                <w:noProof/>
                <w:webHidden/>
              </w:rPr>
              <w:t>18</w:t>
            </w:r>
            <w:r w:rsidR="008D7E07">
              <w:rPr>
                <w:noProof/>
                <w:webHidden/>
              </w:rPr>
              <w:fldChar w:fldCharType="end"/>
            </w:r>
          </w:hyperlink>
        </w:p>
        <w:p w14:paraId="48AF42B3" w14:textId="29412479" w:rsidR="008D7E07" w:rsidRDefault="00137A6C">
          <w:pPr>
            <w:pStyle w:val="TOC2"/>
            <w:rPr>
              <w:rFonts w:asciiTheme="minorHAnsi" w:eastAsiaTheme="minorEastAsia" w:hAnsiTheme="minorHAnsi" w:cstheme="minorBidi"/>
              <w:noProof/>
            </w:rPr>
          </w:pPr>
          <w:hyperlink w:anchor="_Toc130999068" w:history="1">
            <w:r w:rsidR="008D7E07" w:rsidRPr="002A2567">
              <w:rPr>
                <w:rStyle w:val="Hyperlink"/>
                <w:noProof/>
              </w:rPr>
              <w:t>(ISA-SRA-2) Limitations of Licensee PRAs</w:t>
            </w:r>
            <w:r w:rsidR="008D7E07">
              <w:rPr>
                <w:noProof/>
                <w:webHidden/>
              </w:rPr>
              <w:tab/>
            </w:r>
            <w:r w:rsidR="008D7E07">
              <w:rPr>
                <w:noProof/>
                <w:webHidden/>
              </w:rPr>
              <w:fldChar w:fldCharType="begin"/>
            </w:r>
            <w:r w:rsidR="008D7E07">
              <w:rPr>
                <w:noProof/>
                <w:webHidden/>
              </w:rPr>
              <w:instrText xml:space="preserve"> PAGEREF _Toc130999068 \h </w:instrText>
            </w:r>
            <w:r w:rsidR="008D7E07">
              <w:rPr>
                <w:noProof/>
                <w:webHidden/>
              </w:rPr>
            </w:r>
            <w:r w:rsidR="008D7E07">
              <w:rPr>
                <w:noProof/>
                <w:webHidden/>
              </w:rPr>
              <w:fldChar w:fldCharType="separate"/>
            </w:r>
            <w:r w:rsidR="00922D48">
              <w:rPr>
                <w:noProof/>
                <w:webHidden/>
              </w:rPr>
              <w:t>20</w:t>
            </w:r>
            <w:r w:rsidR="008D7E07">
              <w:rPr>
                <w:noProof/>
                <w:webHidden/>
              </w:rPr>
              <w:fldChar w:fldCharType="end"/>
            </w:r>
          </w:hyperlink>
        </w:p>
        <w:p w14:paraId="069EB76E" w14:textId="5881EC64" w:rsidR="008D7E07" w:rsidRDefault="00137A6C">
          <w:pPr>
            <w:pStyle w:val="TOC2"/>
            <w:rPr>
              <w:rFonts w:asciiTheme="minorHAnsi" w:eastAsiaTheme="minorEastAsia" w:hAnsiTheme="minorHAnsi" w:cstheme="minorBidi"/>
              <w:noProof/>
            </w:rPr>
          </w:pPr>
          <w:hyperlink w:anchor="_Toc130999069" w:history="1">
            <w:r w:rsidR="008D7E07" w:rsidRPr="002A2567">
              <w:rPr>
                <w:rStyle w:val="Hyperlink"/>
                <w:noProof/>
              </w:rPr>
              <w:t>(ISA-SRA-3) PRA Quality Initiative</w:t>
            </w:r>
            <w:r w:rsidR="008D7E07">
              <w:rPr>
                <w:noProof/>
                <w:webHidden/>
              </w:rPr>
              <w:tab/>
            </w:r>
            <w:r w:rsidR="008D7E07">
              <w:rPr>
                <w:noProof/>
                <w:webHidden/>
              </w:rPr>
              <w:fldChar w:fldCharType="begin"/>
            </w:r>
            <w:r w:rsidR="008D7E07">
              <w:rPr>
                <w:noProof/>
                <w:webHidden/>
              </w:rPr>
              <w:instrText xml:space="preserve"> PAGEREF _Toc130999069 \h </w:instrText>
            </w:r>
            <w:r w:rsidR="008D7E07">
              <w:rPr>
                <w:noProof/>
                <w:webHidden/>
              </w:rPr>
            </w:r>
            <w:r w:rsidR="008D7E07">
              <w:rPr>
                <w:noProof/>
                <w:webHidden/>
              </w:rPr>
              <w:fldChar w:fldCharType="separate"/>
            </w:r>
            <w:r w:rsidR="00922D48">
              <w:rPr>
                <w:noProof/>
                <w:webHidden/>
              </w:rPr>
              <w:t>22</w:t>
            </w:r>
            <w:r w:rsidR="008D7E07">
              <w:rPr>
                <w:noProof/>
                <w:webHidden/>
              </w:rPr>
              <w:fldChar w:fldCharType="end"/>
            </w:r>
          </w:hyperlink>
        </w:p>
        <w:p w14:paraId="11EFA7BE" w14:textId="27E80E09" w:rsidR="008D7E07" w:rsidRDefault="00137A6C">
          <w:pPr>
            <w:pStyle w:val="TOC2"/>
            <w:rPr>
              <w:rFonts w:asciiTheme="minorHAnsi" w:eastAsiaTheme="minorEastAsia" w:hAnsiTheme="minorHAnsi" w:cstheme="minorBidi"/>
              <w:noProof/>
            </w:rPr>
          </w:pPr>
          <w:hyperlink w:anchor="_Toc130999070" w:history="1">
            <w:r w:rsidR="008D7E07" w:rsidRPr="002A2567">
              <w:rPr>
                <w:rStyle w:val="Hyperlink"/>
                <w:noProof/>
              </w:rPr>
              <w:t>(ISA-SRA-4) IPEEE Lessons Learned</w:t>
            </w:r>
            <w:r w:rsidR="008D7E07">
              <w:rPr>
                <w:noProof/>
                <w:webHidden/>
              </w:rPr>
              <w:tab/>
            </w:r>
            <w:r w:rsidR="008D7E07">
              <w:rPr>
                <w:noProof/>
                <w:webHidden/>
              </w:rPr>
              <w:fldChar w:fldCharType="begin"/>
            </w:r>
            <w:r w:rsidR="008D7E07">
              <w:rPr>
                <w:noProof/>
                <w:webHidden/>
              </w:rPr>
              <w:instrText xml:space="preserve"> PAGEREF _Toc130999070 \h </w:instrText>
            </w:r>
            <w:r w:rsidR="008D7E07">
              <w:rPr>
                <w:noProof/>
                <w:webHidden/>
              </w:rPr>
            </w:r>
            <w:r w:rsidR="008D7E07">
              <w:rPr>
                <w:noProof/>
                <w:webHidden/>
              </w:rPr>
              <w:fldChar w:fldCharType="separate"/>
            </w:r>
            <w:r w:rsidR="00922D48">
              <w:rPr>
                <w:noProof/>
                <w:webHidden/>
              </w:rPr>
              <w:t>24</w:t>
            </w:r>
            <w:r w:rsidR="008D7E07">
              <w:rPr>
                <w:noProof/>
                <w:webHidden/>
              </w:rPr>
              <w:fldChar w:fldCharType="end"/>
            </w:r>
          </w:hyperlink>
        </w:p>
        <w:p w14:paraId="3202E104" w14:textId="61861616" w:rsidR="008D7E07" w:rsidRDefault="00137A6C">
          <w:pPr>
            <w:pStyle w:val="TOC2"/>
            <w:rPr>
              <w:rFonts w:asciiTheme="minorHAnsi" w:eastAsiaTheme="minorEastAsia" w:hAnsiTheme="minorHAnsi" w:cstheme="minorBidi"/>
              <w:noProof/>
            </w:rPr>
          </w:pPr>
          <w:hyperlink w:anchor="_Toc130999071" w:history="1">
            <w:r w:rsidR="008D7E07" w:rsidRPr="002A2567">
              <w:rPr>
                <w:rStyle w:val="Hyperlink"/>
                <w:noProof/>
              </w:rPr>
              <w:t>(ISA-SRA-5) Understanding How EPRI Documents are Used by Licensees</w:t>
            </w:r>
            <w:r w:rsidR="008D7E07">
              <w:rPr>
                <w:noProof/>
                <w:webHidden/>
              </w:rPr>
              <w:tab/>
            </w:r>
            <w:r w:rsidR="008D7E07">
              <w:rPr>
                <w:noProof/>
                <w:webHidden/>
              </w:rPr>
              <w:fldChar w:fldCharType="begin"/>
            </w:r>
            <w:r w:rsidR="008D7E07">
              <w:rPr>
                <w:noProof/>
                <w:webHidden/>
              </w:rPr>
              <w:instrText xml:space="preserve"> PAGEREF _Toc130999071 \h </w:instrText>
            </w:r>
            <w:r w:rsidR="008D7E07">
              <w:rPr>
                <w:noProof/>
                <w:webHidden/>
              </w:rPr>
            </w:r>
            <w:r w:rsidR="008D7E07">
              <w:rPr>
                <w:noProof/>
                <w:webHidden/>
              </w:rPr>
              <w:fldChar w:fldCharType="separate"/>
            </w:r>
            <w:r w:rsidR="00922D48">
              <w:rPr>
                <w:noProof/>
                <w:webHidden/>
              </w:rPr>
              <w:t>25</w:t>
            </w:r>
            <w:r w:rsidR="008D7E07">
              <w:rPr>
                <w:noProof/>
                <w:webHidden/>
              </w:rPr>
              <w:fldChar w:fldCharType="end"/>
            </w:r>
          </w:hyperlink>
        </w:p>
        <w:p w14:paraId="337F2AC0" w14:textId="30DF51EF" w:rsidR="008D7E07" w:rsidRDefault="00137A6C">
          <w:pPr>
            <w:pStyle w:val="TOC2"/>
            <w:rPr>
              <w:rFonts w:asciiTheme="minorHAnsi" w:eastAsiaTheme="minorEastAsia" w:hAnsiTheme="minorHAnsi" w:cstheme="minorBidi"/>
              <w:noProof/>
            </w:rPr>
          </w:pPr>
          <w:hyperlink w:anchor="_Toc130999072" w:history="1">
            <w:r w:rsidR="008D7E07" w:rsidRPr="002A2567">
              <w:rPr>
                <w:rStyle w:val="Hyperlink"/>
                <w:noProof/>
              </w:rPr>
              <w:t>(ISA-SRA-6) Overview of Shutdown Risk</w:t>
            </w:r>
            <w:r w:rsidR="008D7E07">
              <w:rPr>
                <w:noProof/>
                <w:webHidden/>
              </w:rPr>
              <w:tab/>
            </w:r>
            <w:r w:rsidR="008D7E07">
              <w:rPr>
                <w:noProof/>
                <w:webHidden/>
              </w:rPr>
              <w:fldChar w:fldCharType="begin"/>
            </w:r>
            <w:r w:rsidR="008D7E07">
              <w:rPr>
                <w:noProof/>
                <w:webHidden/>
              </w:rPr>
              <w:instrText xml:space="preserve"> PAGEREF _Toc130999072 \h </w:instrText>
            </w:r>
            <w:r w:rsidR="008D7E07">
              <w:rPr>
                <w:noProof/>
                <w:webHidden/>
              </w:rPr>
            </w:r>
            <w:r w:rsidR="008D7E07">
              <w:rPr>
                <w:noProof/>
                <w:webHidden/>
              </w:rPr>
              <w:fldChar w:fldCharType="separate"/>
            </w:r>
            <w:r w:rsidR="00922D48">
              <w:rPr>
                <w:noProof/>
                <w:webHidden/>
              </w:rPr>
              <w:t>27</w:t>
            </w:r>
            <w:r w:rsidR="008D7E07">
              <w:rPr>
                <w:noProof/>
                <w:webHidden/>
              </w:rPr>
              <w:fldChar w:fldCharType="end"/>
            </w:r>
          </w:hyperlink>
        </w:p>
        <w:p w14:paraId="3097C87D" w14:textId="7D887393" w:rsidR="008D7E07" w:rsidRDefault="00137A6C">
          <w:pPr>
            <w:pStyle w:val="TOC2"/>
            <w:rPr>
              <w:rFonts w:asciiTheme="minorHAnsi" w:eastAsiaTheme="minorEastAsia" w:hAnsiTheme="minorHAnsi" w:cstheme="minorBidi"/>
              <w:noProof/>
            </w:rPr>
          </w:pPr>
          <w:hyperlink w:anchor="_Toc130999073" w:history="1">
            <w:r w:rsidR="008D7E07" w:rsidRPr="002A2567">
              <w:rPr>
                <w:rStyle w:val="Hyperlink"/>
                <w:noProof/>
              </w:rPr>
              <w:t>(ISA-SRA-7) Emergency Operating Procedure Guidance</w:t>
            </w:r>
            <w:r w:rsidR="008D7E07">
              <w:rPr>
                <w:noProof/>
                <w:webHidden/>
              </w:rPr>
              <w:tab/>
            </w:r>
            <w:r w:rsidR="008D7E07">
              <w:rPr>
                <w:noProof/>
                <w:webHidden/>
              </w:rPr>
              <w:fldChar w:fldCharType="begin"/>
            </w:r>
            <w:r w:rsidR="008D7E07">
              <w:rPr>
                <w:noProof/>
                <w:webHidden/>
              </w:rPr>
              <w:instrText xml:space="preserve"> PAGEREF _Toc130999073 \h </w:instrText>
            </w:r>
            <w:r w:rsidR="008D7E07">
              <w:rPr>
                <w:noProof/>
                <w:webHidden/>
              </w:rPr>
            </w:r>
            <w:r w:rsidR="008D7E07">
              <w:rPr>
                <w:noProof/>
                <w:webHidden/>
              </w:rPr>
              <w:fldChar w:fldCharType="separate"/>
            </w:r>
            <w:r w:rsidR="00922D48">
              <w:rPr>
                <w:noProof/>
                <w:webHidden/>
              </w:rPr>
              <w:t>29</w:t>
            </w:r>
            <w:r w:rsidR="008D7E07">
              <w:rPr>
                <w:noProof/>
                <w:webHidden/>
              </w:rPr>
              <w:fldChar w:fldCharType="end"/>
            </w:r>
          </w:hyperlink>
        </w:p>
        <w:p w14:paraId="49F33ADA" w14:textId="2656B6CE" w:rsidR="008D7E07" w:rsidRDefault="00137A6C">
          <w:pPr>
            <w:pStyle w:val="TOC2"/>
            <w:rPr>
              <w:rFonts w:asciiTheme="minorHAnsi" w:eastAsiaTheme="minorEastAsia" w:hAnsiTheme="minorHAnsi" w:cstheme="minorBidi"/>
              <w:noProof/>
            </w:rPr>
          </w:pPr>
          <w:hyperlink w:anchor="_Toc130999074" w:history="1">
            <w:r w:rsidR="008D7E07" w:rsidRPr="002A2567">
              <w:rPr>
                <w:rStyle w:val="Hyperlink"/>
                <w:noProof/>
              </w:rPr>
              <w:t>(ISA-SRA-8) Management Directive 8.3, “NRC Incident Investigation Program”</w:t>
            </w:r>
            <w:r w:rsidR="008D7E07">
              <w:rPr>
                <w:noProof/>
                <w:webHidden/>
              </w:rPr>
              <w:tab/>
            </w:r>
            <w:r w:rsidR="008D7E07">
              <w:rPr>
                <w:noProof/>
                <w:webHidden/>
              </w:rPr>
              <w:fldChar w:fldCharType="begin"/>
            </w:r>
            <w:r w:rsidR="008D7E07">
              <w:rPr>
                <w:noProof/>
                <w:webHidden/>
              </w:rPr>
              <w:instrText xml:space="preserve"> PAGEREF _Toc130999074 \h </w:instrText>
            </w:r>
            <w:r w:rsidR="008D7E07">
              <w:rPr>
                <w:noProof/>
                <w:webHidden/>
              </w:rPr>
            </w:r>
            <w:r w:rsidR="008D7E07">
              <w:rPr>
                <w:noProof/>
                <w:webHidden/>
              </w:rPr>
              <w:fldChar w:fldCharType="separate"/>
            </w:r>
            <w:r w:rsidR="00922D48">
              <w:rPr>
                <w:noProof/>
                <w:webHidden/>
              </w:rPr>
              <w:t>31</w:t>
            </w:r>
            <w:r w:rsidR="008D7E07">
              <w:rPr>
                <w:noProof/>
                <w:webHidden/>
              </w:rPr>
              <w:fldChar w:fldCharType="end"/>
            </w:r>
          </w:hyperlink>
        </w:p>
        <w:p w14:paraId="13259610" w14:textId="01F291AA" w:rsidR="008D7E07" w:rsidRDefault="00137A6C">
          <w:pPr>
            <w:pStyle w:val="TOC2"/>
            <w:rPr>
              <w:rFonts w:asciiTheme="minorHAnsi" w:eastAsiaTheme="minorEastAsia" w:hAnsiTheme="minorHAnsi" w:cstheme="minorBidi"/>
              <w:noProof/>
            </w:rPr>
          </w:pPr>
          <w:hyperlink w:anchor="_Toc130999075" w:history="1">
            <w:r w:rsidR="008D7E07" w:rsidRPr="002A2567">
              <w:rPr>
                <w:rStyle w:val="Hyperlink"/>
                <w:noProof/>
              </w:rPr>
              <w:t>(ISA-SRA-9) Understanding the Development of ASP Results</w:t>
            </w:r>
            <w:r w:rsidR="008D7E07">
              <w:rPr>
                <w:noProof/>
                <w:webHidden/>
              </w:rPr>
              <w:tab/>
            </w:r>
            <w:r w:rsidR="008D7E07">
              <w:rPr>
                <w:noProof/>
                <w:webHidden/>
              </w:rPr>
              <w:fldChar w:fldCharType="begin"/>
            </w:r>
            <w:r w:rsidR="008D7E07">
              <w:rPr>
                <w:noProof/>
                <w:webHidden/>
              </w:rPr>
              <w:instrText xml:space="preserve"> PAGEREF _Toc130999075 \h </w:instrText>
            </w:r>
            <w:r w:rsidR="008D7E07">
              <w:rPr>
                <w:noProof/>
                <w:webHidden/>
              </w:rPr>
            </w:r>
            <w:r w:rsidR="008D7E07">
              <w:rPr>
                <w:noProof/>
                <w:webHidden/>
              </w:rPr>
              <w:fldChar w:fldCharType="separate"/>
            </w:r>
            <w:r w:rsidR="00922D48">
              <w:rPr>
                <w:noProof/>
                <w:webHidden/>
              </w:rPr>
              <w:t>33</w:t>
            </w:r>
            <w:r w:rsidR="008D7E07">
              <w:rPr>
                <w:noProof/>
                <w:webHidden/>
              </w:rPr>
              <w:fldChar w:fldCharType="end"/>
            </w:r>
          </w:hyperlink>
        </w:p>
        <w:p w14:paraId="23FAA7A0" w14:textId="553A626C" w:rsidR="008D7E07" w:rsidRDefault="00137A6C">
          <w:pPr>
            <w:pStyle w:val="TOC2"/>
            <w:rPr>
              <w:rFonts w:asciiTheme="minorHAnsi" w:eastAsiaTheme="minorEastAsia" w:hAnsiTheme="minorHAnsi" w:cstheme="minorBidi"/>
              <w:noProof/>
            </w:rPr>
          </w:pPr>
          <w:hyperlink w:anchor="_Toc130999076" w:history="1">
            <w:r w:rsidR="008D7E07" w:rsidRPr="002A2567">
              <w:rPr>
                <w:rStyle w:val="Hyperlink"/>
                <w:noProof/>
              </w:rPr>
              <w:t>(ISA-SRA-10) The Role of the SRA in the NOED Process</w:t>
            </w:r>
            <w:r w:rsidR="008D7E07">
              <w:rPr>
                <w:noProof/>
                <w:webHidden/>
              </w:rPr>
              <w:tab/>
            </w:r>
            <w:r w:rsidR="008D7E07">
              <w:rPr>
                <w:noProof/>
                <w:webHidden/>
              </w:rPr>
              <w:fldChar w:fldCharType="begin"/>
            </w:r>
            <w:r w:rsidR="008D7E07">
              <w:rPr>
                <w:noProof/>
                <w:webHidden/>
              </w:rPr>
              <w:instrText xml:space="preserve"> PAGEREF _Toc130999076 \h </w:instrText>
            </w:r>
            <w:r w:rsidR="008D7E07">
              <w:rPr>
                <w:noProof/>
                <w:webHidden/>
              </w:rPr>
            </w:r>
            <w:r w:rsidR="008D7E07">
              <w:rPr>
                <w:noProof/>
                <w:webHidden/>
              </w:rPr>
              <w:fldChar w:fldCharType="separate"/>
            </w:r>
            <w:r w:rsidR="00922D48">
              <w:rPr>
                <w:noProof/>
                <w:webHidden/>
              </w:rPr>
              <w:t>35</w:t>
            </w:r>
            <w:r w:rsidR="008D7E07">
              <w:rPr>
                <w:noProof/>
                <w:webHidden/>
              </w:rPr>
              <w:fldChar w:fldCharType="end"/>
            </w:r>
          </w:hyperlink>
        </w:p>
        <w:p w14:paraId="61FD675C" w14:textId="2448F881" w:rsidR="008D7E07" w:rsidRDefault="00137A6C">
          <w:pPr>
            <w:pStyle w:val="TOC2"/>
            <w:rPr>
              <w:rFonts w:asciiTheme="minorHAnsi" w:eastAsiaTheme="minorEastAsia" w:hAnsiTheme="minorHAnsi" w:cstheme="minorBidi"/>
              <w:noProof/>
            </w:rPr>
          </w:pPr>
          <w:hyperlink w:anchor="_Toc130999077" w:history="1">
            <w:r w:rsidR="008D7E07" w:rsidRPr="002A2567">
              <w:rPr>
                <w:rStyle w:val="Hyperlink"/>
                <w:noProof/>
              </w:rPr>
              <w:t>(ISA-SRA-11) Conducting an SDP Phase 3 Analysis</w:t>
            </w:r>
            <w:r w:rsidR="008D7E07">
              <w:rPr>
                <w:noProof/>
                <w:webHidden/>
              </w:rPr>
              <w:tab/>
            </w:r>
            <w:r w:rsidR="008D7E07">
              <w:rPr>
                <w:noProof/>
                <w:webHidden/>
              </w:rPr>
              <w:fldChar w:fldCharType="begin"/>
            </w:r>
            <w:r w:rsidR="008D7E07">
              <w:rPr>
                <w:noProof/>
                <w:webHidden/>
              </w:rPr>
              <w:instrText xml:space="preserve"> PAGEREF _Toc130999077 \h </w:instrText>
            </w:r>
            <w:r w:rsidR="008D7E07">
              <w:rPr>
                <w:noProof/>
                <w:webHidden/>
              </w:rPr>
            </w:r>
            <w:r w:rsidR="008D7E07">
              <w:rPr>
                <w:noProof/>
                <w:webHidden/>
              </w:rPr>
              <w:fldChar w:fldCharType="separate"/>
            </w:r>
            <w:r w:rsidR="00922D48">
              <w:rPr>
                <w:noProof/>
                <w:webHidden/>
              </w:rPr>
              <w:t>37</w:t>
            </w:r>
            <w:r w:rsidR="008D7E07">
              <w:rPr>
                <w:noProof/>
                <w:webHidden/>
              </w:rPr>
              <w:fldChar w:fldCharType="end"/>
            </w:r>
          </w:hyperlink>
        </w:p>
        <w:p w14:paraId="51732424" w14:textId="7430BEA9" w:rsidR="008D7E07" w:rsidRDefault="00137A6C">
          <w:pPr>
            <w:pStyle w:val="TOC2"/>
            <w:rPr>
              <w:rFonts w:asciiTheme="minorHAnsi" w:eastAsiaTheme="minorEastAsia" w:hAnsiTheme="minorHAnsi" w:cstheme="minorBidi"/>
              <w:noProof/>
            </w:rPr>
          </w:pPr>
          <w:hyperlink w:anchor="_Toc130999078" w:history="1">
            <w:r w:rsidR="008D7E07" w:rsidRPr="002A2567">
              <w:rPr>
                <w:rStyle w:val="Hyperlink"/>
                <w:noProof/>
              </w:rPr>
              <w:t>(ISA-SRA-12) The Role of the SRA in Inspection Planning</w:t>
            </w:r>
            <w:r w:rsidR="008D7E07">
              <w:rPr>
                <w:noProof/>
                <w:webHidden/>
              </w:rPr>
              <w:tab/>
            </w:r>
            <w:r w:rsidR="008D7E07">
              <w:rPr>
                <w:noProof/>
                <w:webHidden/>
              </w:rPr>
              <w:fldChar w:fldCharType="begin"/>
            </w:r>
            <w:r w:rsidR="008D7E07">
              <w:rPr>
                <w:noProof/>
                <w:webHidden/>
              </w:rPr>
              <w:instrText xml:space="preserve"> PAGEREF _Toc130999078 \h </w:instrText>
            </w:r>
            <w:r w:rsidR="008D7E07">
              <w:rPr>
                <w:noProof/>
                <w:webHidden/>
              </w:rPr>
            </w:r>
            <w:r w:rsidR="008D7E07">
              <w:rPr>
                <w:noProof/>
                <w:webHidden/>
              </w:rPr>
              <w:fldChar w:fldCharType="separate"/>
            </w:r>
            <w:r w:rsidR="00922D48">
              <w:rPr>
                <w:noProof/>
                <w:webHidden/>
              </w:rPr>
              <w:t>39</w:t>
            </w:r>
            <w:r w:rsidR="008D7E07">
              <w:rPr>
                <w:noProof/>
                <w:webHidden/>
              </w:rPr>
              <w:fldChar w:fldCharType="end"/>
            </w:r>
          </w:hyperlink>
        </w:p>
        <w:p w14:paraId="493E4C40" w14:textId="6A8BE3BE" w:rsidR="008D7E07" w:rsidRDefault="00137A6C">
          <w:pPr>
            <w:pStyle w:val="TOC2"/>
            <w:rPr>
              <w:rFonts w:asciiTheme="minorHAnsi" w:eastAsiaTheme="minorEastAsia" w:hAnsiTheme="minorHAnsi" w:cstheme="minorBidi"/>
              <w:noProof/>
            </w:rPr>
          </w:pPr>
          <w:hyperlink w:anchor="_Toc130999079" w:history="1">
            <w:r w:rsidR="008D7E07" w:rsidRPr="002A2567">
              <w:rPr>
                <w:rStyle w:val="Hyperlink"/>
                <w:noProof/>
              </w:rPr>
              <w:t>(ISA-SRA-13) Large Early Release Frequency (LERF)</w:t>
            </w:r>
            <w:r w:rsidR="008D7E07">
              <w:rPr>
                <w:noProof/>
                <w:webHidden/>
              </w:rPr>
              <w:tab/>
            </w:r>
            <w:r w:rsidR="008D7E07">
              <w:rPr>
                <w:noProof/>
                <w:webHidden/>
              </w:rPr>
              <w:fldChar w:fldCharType="begin"/>
            </w:r>
            <w:r w:rsidR="008D7E07">
              <w:rPr>
                <w:noProof/>
                <w:webHidden/>
              </w:rPr>
              <w:instrText xml:space="preserve"> PAGEREF _Toc130999079 \h </w:instrText>
            </w:r>
            <w:r w:rsidR="008D7E07">
              <w:rPr>
                <w:noProof/>
                <w:webHidden/>
              </w:rPr>
            </w:r>
            <w:r w:rsidR="008D7E07">
              <w:rPr>
                <w:noProof/>
                <w:webHidden/>
              </w:rPr>
              <w:fldChar w:fldCharType="separate"/>
            </w:r>
            <w:r w:rsidR="00922D48">
              <w:rPr>
                <w:noProof/>
                <w:webHidden/>
              </w:rPr>
              <w:t>41</w:t>
            </w:r>
            <w:r w:rsidR="008D7E07">
              <w:rPr>
                <w:noProof/>
                <w:webHidden/>
              </w:rPr>
              <w:fldChar w:fldCharType="end"/>
            </w:r>
          </w:hyperlink>
        </w:p>
        <w:p w14:paraId="75FFFE8D" w14:textId="5E7D11F3" w:rsidR="008D7E07" w:rsidRDefault="00137A6C">
          <w:pPr>
            <w:pStyle w:val="TOC1"/>
            <w:tabs>
              <w:tab w:val="right" w:leader="dot" w:pos="9350"/>
            </w:tabs>
            <w:rPr>
              <w:rFonts w:asciiTheme="minorHAnsi" w:eastAsiaTheme="minorEastAsia" w:hAnsiTheme="minorHAnsi" w:cstheme="minorBidi"/>
              <w:noProof/>
            </w:rPr>
          </w:pPr>
          <w:hyperlink w:anchor="_Toc130999080" w:history="1">
            <w:r w:rsidR="008D7E07" w:rsidRPr="002A2567">
              <w:rPr>
                <w:rStyle w:val="Hyperlink"/>
                <w:noProof/>
              </w:rPr>
              <w:t>Senior Reactor Analyst Rotational Assignments</w:t>
            </w:r>
            <w:r w:rsidR="008D7E07">
              <w:rPr>
                <w:noProof/>
                <w:webHidden/>
              </w:rPr>
              <w:tab/>
            </w:r>
            <w:r w:rsidR="008D7E07">
              <w:rPr>
                <w:noProof/>
                <w:webHidden/>
              </w:rPr>
              <w:fldChar w:fldCharType="begin"/>
            </w:r>
            <w:r w:rsidR="008D7E07">
              <w:rPr>
                <w:noProof/>
                <w:webHidden/>
              </w:rPr>
              <w:instrText xml:space="preserve"> PAGEREF _Toc130999080 \h </w:instrText>
            </w:r>
            <w:r w:rsidR="008D7E07">
              <w:rPr>
                <w:noProof/>
                <w:webHidden/>
              </w:rPr>
            </w:r>
            <w:r w:rsidR="008D7E07">
              <w:rPr>
                <w:noProof/>
                <w:webHidden/>
              </w:rPr>
              <w:fldChar w:fldCharType="separate"/>
            </w:r>
            <w:r w:rsidR="00922D48">
              <w:rPr>
                <w:noProof/>
                <w:webHidden/>
              </w:rPr>
              <w:t>43</w:t>
            </w:r>
            <w:r w:rsidR="008D7E07">
              <w:rPr>
                <w:noProof/>
                <w:webHidden/>
              </w:rPr>
              <w:fldChar w:fldCharType="end"/>
            </w:r>
          </w:hyperlink>
        </w:p>
        <w:p w14:paraId="78D5561D" w14:textId="1E0E39DA" w:rsidR="008D7E07" w:rsidRDefault="00137A6C">
          <w:pPr>
            <w:pStyle w:val="TOC2"/>
            <w:rPr>
              <w:rFonts w:asciiTheme="minorHAnsi" w:eastAsiaTheme="minorEastAsia" w:hAnsiTheme="minorHAnsi" w:cstheme="minorBidi"/>
              <w:noProof/>
            </w:rPr>
          </w:pPr>
          <w:hyperlink w:anchor="_Toc130999081" w:history="1">
            <w:r w:rsidR="008D7E07" w:rsidRPr="002A2567">
              <w:rPr>
                <w:rStyle w:val="Hyperlink"/>
                <w:noProof/>
              </w:rPr>
              <w:t>(ROT-SRA-1) Rotational Assignment to APOB/NRR</w:t>
            </w:r>
            <w:r w:rsidR="008D7E07">
              <w:rPr>
                <w:noProof/>
                <w:webHidden/>
              </w:rPr>
              <w:tab/>
            </w:r>
            <w:r w:rsidR="008D7E07">
              <w:rPr>
                <w:noProof/>
                <w:webHidden/>
              </w:rPr>
              <w:fldChar w:fldCharType="begin"/>
            </w:r>
            <w:r w:rsidR="008D7E07">
              <w:rPr>
                <w:noProof/>
                <w:webHidden/>
              </w:rPr>
              <w:instrText xml:space="preserve"> PAGEREF _Toc130999081 \h </w:instrText>
            </w:r>
            <w:r w:rsidR="008D7E07">
              <w:rPr>
                <w:noProof/>
                <w:webHidden/>
              </w:rPr>
            </w:r>
            <w:r w:rsidR="008D7E07">
              <w:rPr>
                <w:noProof/>
                <w:webHidden/>
              </w:rPr>
              <w:fldChar w:fldCharType="separate"/>
            </w:r>
            <w:r w:rsidR="00922D48">
              <w:rPr>
                <w:noProof/>
                <w:webHidden/>
              </w:rPr>
              <w:t>44</w:t>
            </w:r>
            <w:r w:rsidR="008D7E07">
              <w:rPr>
                <w:noProof/>
                <w:webHidden/>
              </w:rPr>
              <w:fldChar w:fldCharType="end"/>
            </w:r>
          </w:hyperlink>
        </w:p>
        <w:p w14:paraId="2B559025" w14:textId="0D61792C" w:rsidR="008D7E07" w:rsidRDefault="00137A6C">
          <w:pPr>
            <w:pStyle w:val="TOC2"/>
            <w:rPr>
              <w:rFonts w:asciiTheme="minorHAnsi" w:eastAsiaTheme="minorEastAsia" w:hAnsiTheme="minorHAnsi" w:cstheme="minorBidi"/>
              <w:noProof/>
            </w:rPr>
          </w:pPr>
          <w:hyperlink w:anchor="_Toc130999082" w:history="1">
            <w:r w:rsidR="008D7E07" w:rsidRPr="002A2567">
              <w:rPr>
                <w:rStyle w:val="Hyperlink"/>
                <w:noProof/>
              </w:rPr>
              <w:t>(ROT-SRA-2) Rotational Assignment to Regional Office</w:t>
            </w:r>
            <w:r w:rsidR="008D7E07">
              <w:rPr>
                <w:noProof/>
                <w:webHidden/>
              </w:rPr>
              <w:tab/>
            </w:r>
            <w:r w:rsidR="008D7E07">
              <w:rPr>
                <w:noProof/>
                <w:webHidden/>
              </w:rPr>
              <w:fldChar w:fldCharType="begin"/>
            </w:r>
            <w:r w:rsidR="008D7E07">
              <w:rPr>
                <w:noProof/>
                <w:webHidden/>
              </w:rPr>
              <w:instrText xml:space="preserve"> PAGEREF _Toc130999082 \h </w:instrText>
            </w:r>
            <w:r w:rsidR="008D7E07">
              <w:rPr>
                <w:noProof/>
                <w:webHidden/>
              </w:rPr>
            </w:r>
            <w:r w:rsidR="008D7E07">
              <w:rPr>
                <w:noProof/>
                <w:webHidden/>
              </w:rPr>
              <w:fldChar w:fldCharType="separate"/>
            </w:r>
            <w:r w:rsidR="00922D48">
              <w:rPr>
                <w:noProof/>
                <w:webHidden/>
              </w:rPr>
              <w:t>46</w:t>
            </w:r>
            <w:r w:rsidR="008D7E07">
              <w:rPr>
                <w:noProof/>
                <w:webHidden/>
              </w:rPr>
              <w:fldChar w:fldCharType="end"/>
            </w:r>
          </w:hyperlink>
        </w:p>
        <w:p w14:paraId="0C87ADCB" w14:textId="4CD0DBCD" w:rsidR="008D7E07" w:rsidRDefault="00137A6C">
          <w:pPr>
            <w:pStyle w:val="TOC1"/>
            <w:tabs>
              <w:tab w:val="right" w:leader="dot" w:pos="9350"/>
            </w:tabs>
            <w:rPr>
              <w:rFonts w:asciiTheme="minorHAnsi" w:eastAsiaTheme="minorEastAsia" w:hAnsiTheme="minorHAnsi" w:cstheme="minorBidi"/>
              <w:noProof/>
            </w:rPr>
          </w:pPr>
          <w:hyperlink w:anchor="_Toc130999083" w:history="1">
            <w:r w:rsidR="008D7E07" w:rsidRPr="002A2567">
              <w:rPr>
                <w:rStyle w:val="Hyperlink"/>
                <w:noProof/>
              </w:rPr>
              <w:t>Senior Reactor Analyst On-the-Job Activities</w:t>
            </w:r>
            <w:r w:rsidR="008D7E07">
              <w:rPr>
                <w:noProof/>
                <w:webHidden/>
              </w:rPr>
              <w:tab/>
            </w:r>
            <w:r w:rsidR="008D7E07">
              <w:rPr>
                <w:noProof/>
                <w:webHidden/>
              </w:rPr>
              <w:fldChar w:fldCharType="begin"/>
            </w:r>
            <w:r w:rsidR="008D7E07">
              <w:rPr>
                <w:noProof/>
                <w:webHidden/>
              </w:rPr>
              <w:instrText xml:space="preserve"> PAGEREF _Toc130999083 \h </w:instrText>
            </w:r>
            <w:r w:rsidR="008D7E07">
              <w:rPr>
                <w:noProof/>
                <w:webHidden/>
              </w:rPr>
            </w:r>
            <w:r w:rsidR="008D7E07">
              <w:rPr>
                <w:noProof/>
                <w:webHidden/>
              </w:rPr>
              <w:fldChar w:fldCharType="separate"/>
            </w:r>
            <w:r w:rsidR="00922D48">
              <w:rPr>
                <w:noProof/>
                <w:webHidden/>
              </w:rPr>
              <w:t>48</w:t>
            </w:r>
            <w:r w:rsidR="008D7E07">
              <w:rPr>
                <w:noProof/>
                <w:webHidden/>
              </w:rPr>
              <w:fldChar w:fldCharType="end"/>
            </w:r>
          </w:hyperlink>
        </w:p>
        <w:p w14:paraId="4C22E9C3" w14:textId="249CF5AB" w:rsidR="008D7E07" w:rsidRDefault="00137A6C">
          <w:pPr>
            <w:pStyle w:val="TOC2"/>
            <w:rPr>
              <w:rFonts w:asciiTheme="minorHAnsi" w:eastAsiaTheme="minorEastAsia" w:hAnsiTheme="minorHAnsi" w:cstheme="minorBidi"/>
              <w:noProof/>
            </w:rPr>
          </w:pPr>
          <w:hyperlink w:anchor="_Toc130999084" w:history="1">
            <w:r w:rsidR="008D7E07" w:rsidRPr="002A2567">
              <w:rPr>
                <w:rStyle w:val="Hyperlink"/>
                <w:noProof/>
              </w:rPr>
              <w:t xml:space="preserve">(OJT-SRA-1) Performing an Independent Review of </w:t>
            </w:r>
            <w:r w:rsidR="00C812A3">
              <w:rPr>
                <w:rStyle w:val="Hyperlink"/>
                <w:noProof/>
              </w:rPr>
              <w:t xml:space="preserve">a </w:t>
            </w:r>
            <w:r w:rsidR="008D7E07" w:rsidRPr="002A2567">
              <w:rPr>
                <w:rStyle w:val="Hyperlink"/>
                <w:noProof/>
              </w:rPr>
              <w:t>SERP Package</w:t>
            </w:r>
            <w:r w:rsidR="008D7E07">
              <w:rPr>
                <w:noProof/>
                <w:webHidden/>
              </w:rPr>
              <w:tab/>
            </w:r>
            <w:r w:rsidR="008D7E07">
              <w:rPr>
                <w:noProof/>
                <w:webHidden/>
              </w:rPr>
              <w:fldChar w:fldCharType="begin"/>
            </w:r>
            <w:r w:rsidR="008D7E07">
              <w:rPr>
                <w:noProof/>
                <w:webHidden/>
              </w:rPr>
              <w:instrText xml:space="preserve"> PAGEREF _Toc130999084 \h </w:instrText>
            </w:r>
            <w:r w:rsidR="008D7E07">
              <w:rPr>
                <w:noProof/>
                <w:webHidden/>
              </w:rPr>
            </w:r>
            <w:r w:rsidR="008D7E07">
              <w:rPr>
                <w:noProof/>
                <w:webHidden/>
              </w:rPr>
              <w:fldChar w:fldCharType="separate"/>
            </w:r>
            <w:r w:rsidR="00922D48">
              <w:rPr>
                <w:noProof/>
                <w:webHidden/>
              </w:rPr>
              <w:t>49</w:t>
            </w:r>
            <w:r w:rsidR="008D7E07">
              <w:rPr>
                <w:noProof/>
                <w:webHidden/>
              </w:rPr>
              <w:fldChar w:fldCharType="end"/>
            </w:r>
          </w:hyperlink>
        </w:p>
        <w:p w14:paraId="726EAD56" w14:textId="23592B70" w:rsidR="008D7E07" w:rsidRDefault="00137A6C">
          <w:pPr>
            <w:pStyle w:val="TOC2"/>
            <w:rPr>
              <w:rFonts w:asciiTheme="minorHAnsi" w:eastAsiaTheme="minorEastAsia" w:hAnsiTheme="minorHAnsi" w:cstheme="minorBidi"/>
              <w:noProof/>
            </w:rPr>
          </w:pPr>
          <w:hyperlink w:anchor="_Toc130999085" w:history="1">
            <w:r w:rsidR="008D7E07" w:rsidRPr="002A2567">
              <w:rPr>
                <w:rStyle w:val="Hyperlink"/>
                <w:noProof/>
              </w:rPr>
              <w:t>(OJT-SRA-2) Perform a Phase 3 Significance Determination Process Evaluation</w:t>
            </w:r>
            <w:r w:rsidR="008D7E07">
              <w:rPr>
                <w:noProof/>
                <w:webHidden/>
              </w:rPr>
              <w:tab/>
            </w:r>
            <w:r w:rsidR="008D7E07">
              <w:rPr>
                <w:noProof/>
                <w:webHidden/>
              </w:rPr>
              <w:fldChar w:fldCharType="begin"/>
            </w:r>
            <w:r w:rsidR="008D7E07">
              <w:rPr>
                <w:noProof/>
                <w:webHidden/>
              </w:rPr>
              <w:instrText xml:space="preserve"> PAGEREF _Toc130999085 \h </w:instrText>
            </w:r>
            <w:r w:rsidR="008D7E07">
              <w:rPr>
                <w:noProof/>
                <w:webHidden/>
              </w:rPr>
            </w:r>
            <w:r w:rsidR="008D7E07">
              <w:rPr>
                <w:noProof/>
                <w:webHidden/>
              </w:rPr>
              <w:fldChar w:fldCharType="separate"/>
            </w:r>
            <w:r w:rsidR="00922D48">
              <w:rPr>
                <w:noProof/>
                <w:webHidden/>
              </w:rPr>
              <w:t>51</w:t>
            </w:r>
            <w:r w:rsidR="008D7E07">
              <w:rPr>
                <w:noProof/>
                <w:webHidden/>
              </w:rPr>
              <w:fldChar w:fldCharType="end"/>
            </w:r>
          </w:hyperlink>
        </w:p>
        <w:p w14:paraId="1AFCB1BB" w14:textId="57BAC280" w:rsidR="008D7E07" w:rsidRDefault="00137A6C">
          <w:pPr>
            <w:pStyle w:val="TOC2"/>
            <w:rPr>
              <w:rFonts w:asciiTheme="minorHAnsi" w:eastAsiaTheme="minorEastAsia" w:hAnsiTheme="minorHAnsi" w:cstheme="minorBidi"/>
              <w:noProof/>
            </w:rPr>
          </w:pPr>
          <w:hyperlink w:anchor="_Toc130999086" w:history="1">
            <w:r w:rsidR="008D7E07" w:rsidRPr="002A2567">
              <w:rPr>
                <w:rStyle w:val="Hyperlink"/>
                <w:noProof/>
              </w:rPr>
              <w:t>(OJT-SRA-3) Management Directive 8.3, “NRC Incident Investigation Program”</w:t>
            </w:r>
            <w:r w:rsidR="008D7E07">
              <w:rPr>
                <w:noProof/>
                <w:webHidden/>
              </w:rPr>
              <w:tab/>
            </w:r>
            <w:r w:rsidR="008D7E07">
              <w:rPr>
                <w:noProof/>
                <w:webHidden/>
              </w:rPr>
              <w:fldChar w:fldCharType="begin"/>
            </w:r>
            <w:r w:rsidR="008D7E07">
              <w:rPr>
                <w:noProof/>
                <w:webHidden/>
              </w:rPr>
              <w:instrText xml:space="preserve"> PAGEREF _Toc130999086 \h </w:instrText>
            </w:r>
            <w:r w:rsidR="008D7E07">
              <w:rPr>
                <w:noProof/>
                <w:webHidden/>
              </w:rPr>
            </w:r>
            <w:r w:rsidR="008D7E07">
              <w:rPr>
                <w:noProof/>
                <w:webHidden/>
              </w:rPr>
              <w:fldChar w:fldCharType="separate"/>
            </w:r>
            <w:r w:rsidR="00922D48">
              <w:rPr>
                <w:noProof/>
                <w:webHidden/>
              </w:rPr>
              <w:t>53</w:t>
            </w:r>
            <w:r w:rsidR="008D7E07">
              <w:rPr>
                <w:noProof/>
                <w:webHidden/>
              </w:rPr>
              <w:fldChar w:fldCharType="end"/>
            </w:r>
          </w:hyperlink>
        </w:p>
        <w:p w14:paraId="6B3B2594" w14:textId="3FE9CDDD" w:rsidR="008D7E07" w:rsidRDefault="00137A6C">
          <w:pPr>
            <w:pStyle w:val="TOC2"/>
            <w:rPr>
              <w:rFonts w:asciiTheme="minorHAnsi" w:eastAsiaTheme="minorEastAsia" w:hAnsiTheme="minorHAnsi" w:cstheme="minorBidi"/>
              <w:noProof/>
            </w:rPr>
          </w:pPr>
          <w:hyperlink w:anchor="_Toc130999087" w:history="1">
            <w:r w:rsidR="008D7E07" w:rsidRPr="002A2567">
              <w:rPr>
                <w:rStyle w:val="Hyperlink"/>
                <w:noProof/>
              </w:rPr>
              <w:t>(OJT-SRA-4)</w:t>
            </w:r>
            <w:r w:rsidR="008D7E07">
              <w:rPr>
                <w:rFonts w:asciiTheme="minorHAnsi" w:eastAsiaTheme="minorEastAsia" w:hAnsiTheme="minorHAnsi" w:cstheme="minorBidi"/>
                <w:noProof/>
              </w:rPr>
              <w:tab/>
            </w:r>
            <w:r w:rsidR="008D7E07" w:rsidRPr="002A2567">
              <w:rPr>
                <w:rStyle w:val="Hyperlink"/>
                <w:noProof/>
              </w:rPr>
              <w:t>Performing an NOED Risk Review</w:t>
            </w:r>
            <w:r w:rsidR="008D7E07">
              <w:rPr>
                <w:noProof/>
                <w:webHidden/>
              </w:rPr>
              <w:tab/>
            </w:r>
            <w:r w:rsidR="008D7E07">
              <w:rPr>
                <w:noProof/>
                <w:webHidden/>
              </w:rPr>
              <w:fldChar w:fldCharType="begin"/>
            </w:r>
            <w:r w:rsidR="008D7E07">
              <w:rPr>
                <w:noProof/>
                <w:webHidden/>
              </w:rPr>
              <w:instrText xml:space="preserve"> PAGEREF _Toc130999087 \h </w:instrText>
            </w:r>
            <w:r w:rsidR="008D7E07">
              <w:rPr>
                <w:noProof/>
                <w:webHidden/>
              </w:rPr>
            </w:r>
            <w:r w:rsidR="008D7E07">
              <w:rPr>
                <w:noProof/>
                <w:webHidden/>
              </w:rPr>
              <w:fldChar w:fldCharType="separate"/>
            </w:r>
            <w:r w:rsidR="00922D48">
              <w:rPr>
                <w:noProof/>
                <w:webHidden/>
              </w:rPr>
              <w:t>55</w:t>
            </w:r>
            <w:r w:rsidR="008D7E07">
              <w:rPr>
                <w:noProof/>
                <w:webHidden/>
              </w:rPr>
              <w:fldChar w:fldCharType="end"/>
            </w:r>
          </w:hyperlink>
        </w:p>
        <w:p w14:paraId="571D8604" w14:textId="0B83A029" w:rsidR="008D7E07" w:rsidRDefault="00137A6C">
          <w:pPr>
            <w:pStyle w:val="TOC1"/>
            <w:tabs>
              <w:tab w:val="right" w:leader="dot" w:pos="9350"/>
            </w:tabs>
            <w:rPr>
              <w:rFonts w:asciiTheme="minorHAnsi" w:eastAsiaTheme="minorEastAsia" w:hAnsiTheme="minorHAnsi" w:cstheme="minorBidi"/>
              <w:noProof/>
            </w:rPr>
          </w:pPr>
          <w:hyperlink w:anchor="_Toc130999088" w:history="1">
            <w:r w:rsidR="008D7E07" w:rsidRPr="002A2567">
              <w:rPr>
                <w:rStyle w:val="Hyperlink"/>
                <w:noProof/>
              </w:rPr>
              <w:t>Senior Reactor Analyst Signature Card and Certification Form</w:t>
            </w:r>
            <w:r w:rsidR="008D7E07">
              <w:rPr>
                <w:noProof/>
                <w:webHidden/>
              </w:rPr>
              <w:tab/>
            </w:r>
            <w:r w:rsidR="008D7E07">
              <w:rPr>
                <w:noProof/>
                <w:webHidden/>
              </w:rPr>
              <w:fldChar w:fldCharType="begin"/>
            </w:r>
            <w:r w:rsidR="008D7E07">
              <w:rPr>
                <w:noProof/>
                <w:webHidden/>
              </w:rPr>
              <w:instrText xml:space="preserve"> PAGEREF _Toc130999088 \h </w:instrText>
            </w:r>
            <w:r w:rsidR="008D7E07">
              <w:rPr>
                <w:noProof/>
                <w:webHidden/>
              </w:rPr>
            </w:r>
            <w:r w:rsidR="008D7E07">
              <w:rPr>
                <w:noProof/>
                <w:webHidden/>
              </w:rPr>
              <w:fldChar w:fldCharType="separate"/>
            </w:r>
            <w:r w:rsidR="00922D48">
              <w:rPr>
                <w:noProof/>
                <w:webHidden/>
              </w:rPr>
              <w:t>57</w:t>
            </w:r>
            <w:r w:rsidR="008D7E07">
              <w:rPr>
                <w:noProof/>
                <w:webHidden/>
              </w:rPr>
              <w:fldChar w:fldCharType="end"/>
            </w:r>
          </w:hyperlink>
        </w:p>
        <w:p w14:paraId="22AB2CFC" w14:textId="42107E0C" w:rsidR="008D7E07" w:rsidRDefault="00137A6C">
          <w:pPr>
            <w:pStyle w:val="TOC1"/>
            <w:tabs>
              <w:tab w:val="right" w:leader="dot" w:pos="9350"/>
            </w:tabs>
            <w:rPr>
              <w:rFonts w:asciiTheme="minorHAnsi" w:eastAsiaTheme="minorEastAsia" w:hAnsiTheme="minorHAnsi" w:cstheme="minorBidi"/>
              <w:noProof/>
            </w:rPr>
          </w:pPr>
          <w:hyperlink w:anchor="_Toc130999089" w:history="1">
            <w:r w:rsidR="008D7E07" w:rsidRPr="002A2567">
              <w:rPr>
                <w:rStyle w:val="Hyperlink"/>
                <w:noProof/>
              </w:rPr>
              <w:t>Senior Reactor Analyst Equivalency Justification Form</w:t>
            </w:r>
            <w:r w:rsidR="008D7E07">
              <w:rPr>
                <w:noProof/>
                <w:webHidden/>
              </w:rPr>
              <w:tab/>
            </w:r>
            <w:r w:rsidR="008D7E07">
              <w:rPr>
                <w:noProof/>
                <w:webHidden/>
              </w:rPr>
              <w:fldChar w:fldCharType="begin"/>
            </w:r>
            <w:r w:rsidR="008D7E07">
              <w:rPr>
                <w:noProof/>
                <w:webHidden/>
              </w:rPr>
              <w:instrText xml:space="preserve"> PAGEREF _Toc130999089 \h </w:instrText>
            </w:r>
            <w:r w:rsidR="008D7E07">
              <w:rPr>
                <w:noProof/>
                <w:webHidden/>
              </w:rPr>
            </w:r>
            <w:r w:rsidR="008D7E07">
              <w:rPr>
                <w:noProof/>
                <w:webHidden/>
              </w:rPr>
              <w:fldChar w:fldCharType="separate"/>
            </w:r>
            <w:r w:rsidR="00922D48">
              <w:rPr>
                <w:noProof/>
                <w:webHidden/>
              </w:rPr>
              <w:t>59</w:t>
            </w:r>
            <w:r w:rsidR="008D7E07">
              <w:rPr>
                <w:noProof/>
                <w:webHidden/>
              </w:rPr>
              <w:fldChar w:fldCharType="end"/>
            </w:r>
          </w:hyperlink>
        </w:p>
        <w:p w14:paraId="1BE977BF" w14:textId="6DE1880A" w:rsidR="008D7E07" w:rsidRDefault="00137A6C">
          <w:pPr>
            <w:pStyle w:val="TOC1"/>
            <w:tabs>
              <w:tab w:val="right" w:leader="dot" w:pos="9350"/>
            </w:tabs>
            <w:rPr>
              <w:rFonts w:asciiTheme="minorHAnsi" w:eastAsiaTheme="minorEastAsia" w:hAnsiTheme="minorHAnsi" w:cstheme="minorBidi"/>
              <w:noProof/>
            </w:rPr>
          </w:pPr>
          <w:hyperlink w:anchor="_Toc130999090" w:history="1">
            <w:r w:rsidR="008D7E07" w:rsidRPr="002A2567">
              <w:rPr>
                <w:rStyle w:val="Hyperlink"/>
                <w:noProof/>
              </w:rPr>
              <w:t>Attachment 1: Revision History for IMC 1245 App C9</w:t>
            </w:r>
            <w:r w:rsidR="008D7E07">
              <w:rPr>
                <w:noProof/>
                <w:webHidden/>
              </w:rPr>
              <w:tab/>
            </w:r>
            <w:r w:rsidR="00261CF6">
              <w:rPr>
                <w:noProof/>
                <w:webHidden/>
              </w:rPr>
              <w:t>Att1-</w:t>
            </w:r>
            <w:r w:rsidR="008D7E07">
              <w:rPr>
                <w:noProof/>
                <w:webHidden/>
              </w:rPr>
              <w:fldChar w:fldCharType="begin"/>
            </w:r>
            <w:r w:rsidR="008D7E07">
              <w:rPr>
                <w:noProof/>
                <w:webHidden/>
              </w:rPr>
              <w:instrText xml:space="preserve"> PAGEREF _Toc130999090 \h </w:instrText>
            </w:r>
            <w:r w:rsidR="008D7E07">
              <w:rPr>
                <w:noProof/>
                <w:webHidden/>
              </w:rPr>
            </w:r>
            <w:r w:rsidR="008D7E07">
              <w:rPr>
                <w:noProof/>
                <w:webHidden/>
              </w:rPr>
              <w:fldChar w:fldCharType="separate"/>
            </w:r>
            <w:r w:rsidR="00922D48">
              <w:rPr>
                <w:noProof/>
                <w:webHidden/>
              </w:rPr>
              <w:t>1</w:t>
            </w:r>
            <w:r w:rsidR="008D7E07">
              <w:rPr>
                <w:noProof/>
                <w:webHidden/>
              </w:rPr>
              <w:fldChar w:fldCharType="end"/>
            </w:r>
          </w:hyperlink>
        </w:p>
        <w:p w14:paraId="4B6C6B28" w14:textId="36E4670A" w:rsidR="008D7E07" w:rsidRDefault="008D7E07" w:rsidP="00F414AC">
          <w:pPr>
            <w:pStyle w:val="BodyText"/>
          </w:pPr>
          <w:r>
            <w:rPr>
              <w:noProof/>
            </w:rPr>
            <w:fldChar w:fldCharType="end"/>
          </w:r>
        </w:p>
      </w:sdtContent>
    </w:sdt>
    <w:p w14:paraId="7630E86E" w14:textId="2FBF1CD7" w:rsidR="00A548DE" w:rsidRDefault="00D03759" w:rsidP="00515EE5">
      <w:pPr>
        <w:pStyle w:val="BodyText"/>
        <w:sectPr w:rsidR="00A548DE" w:rsidSect="000E2AAD">
          <w:footerReference w:type="default" r:id="rId11"/>
          <w:pgSz w:w="12240" w:h="15840" w:code="1"/>
          <w:pgMar w:top="1440" w:right="1440" w:bottom="1440" w:left="1440" w:header="720" w:footer="720" w:gutter="0"/>
          <w:pgNumType w:fmt="lowerRoman" w:start="1"/>
          <w:cols w:space="720"/>
          <w:noEndnote/>
        </w:sectPr>
      </w:pPr>
      <w:fldSimple w:instr=" TOC \f "/>
    </w:p>
    <w:p w14:paraId="1D5940DA" w14:textId="05E97D7B" w:rsidR="00D46197" w:rsidRPr="00C73F0D" w:rsidRDefault="00D46197" w:rsidP="00505BAF">
      <w:pPr>
        <w:pStyle w:val="Heading1"/>
      </w:pPr>
      <w:bookmarkStart w:id="1" w:name="_Toc130999051"/>
      <w:r w:rsidRPr="00C73F0D">
        <w:lastRenderedPageBreak/>
        <w:t>Introduction</w:t>
      </w:r>
      <w:bookmarkEnd w:id="1"/>
    </w:p>
    <w:p w14:paraId="68952AE0" w14:textId="200D38BB" w:rsidR="00D46197" w:rsidRPr="00522C79" w:rsidRDefault="00D46197" w:rsidP="00505BAF">
      <w:pPr>
        <w:pStyle w:val="BodyText"/>
      </w:pPr>
      <w:r w:rsidRPr="00C73F0D">
        <w:t>The S</w:t>
      </w:r>
      <w:r w:rsidRPr="00EA1AB7">
        <w:t>enior Reactor Analyst (SRA) Training and Qualification Program is an advanced study leading</w:t>
      </w:r>
      <w:r w:rsidRPr="00522C79">
        <w:t xml:space="preserve"> to certification as SRA. Individuals must complete the formal training courses, the individual study activities (ISAs), the on-the-job activities (OJTs), and the required rotations prior to certification unless certain of these activities are exempted due to prior experience and or training. Upon completion of the required program elements, an SRA Qualification Board must be convened to verify that the qualifying individual has gained an acceptable level of knowledge and experience to be certified as SRA.</w:t>
      </w:r>
    </w:p>
    <w:p w14:paraId="7692C378" w14:textId="34E31190" w:rsidR="00D46197" w:rsidRPr="00522C79" w:rsidRDefault="00D46197" w:rsidP="00505BAF">
      <w:pPr>
        <w:pStyle w:val="BodyText"/>
      </w:pPr>
      <w:r w:rsidRPr="00522C79">
        <w:t>It is expected that individuals entering the SRA program will have extensive reactor inspection experience and be currently qualified or previously qualified reactor inspectors. If the individual is not a qualified reactor inspector, inspector qualification may be worked in parallel with SRA qualification activities</w:t>
      </w:r>
      <w:r w:rsidR="00F57975">
        <w:t>,</w:t>
      </w:r>
      <w:r w:rsidRPr="00522C79">
        <w:t xml:space="preserve"> but emphasis should be placed on qualifying as an inspector initially.</w:t>
      </w:r>
      <w:r w:rsidR="00BC612D" w:rsidRPr="00522C79">
        <w:t xml:space="preserve"> </w:t>
      </w:r>
      <w:r w:rsidRPr="00522C79">
        <w:t>In all cases, SRAs must qualify</w:t>
      </w:r>
      <w:ins w:id="2" w:author="Author">
        <w:r w:rsidR="00835B14">
          <w:t>, and</w:t>
        </w:r>
      </w:ins>
      <w:r w:rsidRPr="00522C79">
        <w:t xml:space="preserve"> remain qualified as an NRC Reactor Operations Inspector.</w:t>
      </w:r>
    </w:p>
    <w:p w14:paraId="7E28B621" w14:textId="17954AE3" w:rsidR="00D46197" w:rsidRPr="00522C79" w:rsidRDefault="002C0F47" w:rsidP="00505BAF">
      <w:pPr>
        <w:pStyle w:val="BodyText"/>
      </w:pPr>
      <w:r>
        <w:t>An individual who has been selected to a</w:t>
      </w:r>
      <w:r w:rsidR="0040623A">
        <w:t xml:space="preserve"> </w:t>
      </w:r>
      <w:r w:rsidR="0046117A">
        <w:t>GG-15</w:t>
      </w:r>
      <w:r>
        <w:t xml:space="preserve"> SRA position will receive </w:t>
      </w:r>
      <w:r w:rsidR="00D46197" w:rsidRPr="00522C79">
        <w:t xml:space="preserve">a temporary promotion to GG-15. </w:t>
      </w:r>
      <w:r>
        <w:t xml:space="preserve">They </w:t>
      </w:r>
      <w:r w:rsidR="00D46197" w:rsidRPr="00522C79">
        <w:t xml:space="preserve">must complete the </w:t>
      </w:r>
      <w:r>
        <w:t xml:space="preserve">SRA </w:t>
      </w:r>
      <w:r w:rsidR="00D46197" w:rsidRPr="00522C79">
        <w:t xml:space="preserve">training </w:t>
      </w:r>
      <w:r>
        <w:t xml:space="preserve">outlined in this attachment </w:t>
      </w:r>
      <w:r w:rsidR="00D46197" w:rsidRPr="00522C79">
        <w:t xml:space="preserve">within </w:t>
      </w:r>
      <w:r w:rsidR="00013D09">
        <w:t>2</w:t>
      </w:r>
      <w:r w:rsidR="00FE5465">
        <w:t> </w:t>
      </w:r>
      <w:r w:rsidR="00D46197" w:rsidRPr="00522C79">
        <w:t xml:space="preserve">years of the GG-15 temporary promotion date. If an individual does not complete the rotational and training requirements set forth in this Appendix within </w:t>
      </w:r>
      <w:r w:rsidR="00FE5465">
        <w:t>2 </w:t>
      </w:r>
      <w:r w:rsidR="00D46197" w:rsidRPr="00522C79">
        <w:t xml:space="preserve">years, the temporary promotion may be revoked. Extension of the </w:t>
      </w:r>
      <w:r w:rsidR="00FE5465">
        <w:t>2</w:t>
      </w:r>
      <w:r w:rsidR="00F57975">
        <w:t>-</w:t>
      </w:r>
      <w:r w:rsidR="00D46197" w:rsidRPr="00522C79">
        <w:t>year period is allowed</w:t>
      </w:r>
      <w:r>
        <w:t>,</w:t>
      </w:r>
      <w:r w:rsidR="00D46197" w:rsidRPr="00522C79">
        <w:t xml:space="preserve"> but the extension must be coordinated and approved by the individual</w:t>
      </w:r>
      <w:r w:rsidR="00412D2C">
        <w:t>’</w:t>
      </w:r>
      <w:r w:rsidR="00D46197" w:rsidRPr="00522C79">
        <w:t>s management. In addition, the Office of Human Resources must be notified of the extension.</w:t>
      </w:r>
    </w:p>
    <w:p w14:paraId="011EF673" w14:textId="1CCF9C94" w:rsidR="00D46197" w:rsidRPr="00EA1AB7" w:rsidRDefault="00D46197" w:rsidP="00505BAF">
      <w:pPr>
        <w:pStyle w:val="Heading1"/>
      </w:pPr>
      <w:bookmarkStart w:id="3" w:name="_Toc130999052"/>
      <w:r w:rsidRPr="00EA1AB7">
        <w:rPr>
          <w:bCs/>
        </w:rPr>
        <w:t>Prerequisites</w:t>
      </w:r>
      <w:bookmarkEnd w:id="3"/>
    </w:p>
    <w:p w14:paraId="2B07A330" w14:textId="4857D15B" w:rsidR="00D46197" w:rsidRPr="00522C79" w:rsidRDefault="00D46197" w:rsidP="00505BAF">
      <w:pPr>
        <w:pStyle w:val="BodyText"/>
      </w:pPr>
      <w:r w:rsidRPr="00EA1AB7">
        <w:t>Individuals should complete either the PWR or BWR technology full series prior to taking the required</w:t>
      </w:r>
      <w:r w:rsidRPr="00522C79">
        <w:t xml:space="preserve"> PRA training courses. For individuals who are not qualified reactor inspectors, basic inspector qualification should be completed prior to taking any of the PRA related training courses.</w:t>
      </w:r>
    </w:p>
    <w:p w14:paraId="723997D7" w14:textId="77777777" w:rsidR="00D46197" w:rsidRPr="00522C79" w:rsidRDefault="00D46197" w:rsidP="00505BAF">
      <w:pPr>
        <w:pStyle w:val="BodyText"/>
      </w:pPr>
      <w:r w:rsidRPr="00522C79">
        <w:t>To the extent possible, the following ISAs should be completed prior to beginning the PRA course work.</w:t>
      </w:r>
    </w:p>
    <w:p w14:paraId="0C0480D5" w14:textId="77777777" w:rsidR="00D46197" w:rsidRPr="00522C79" w:rsidRDefault="00D46197" w:rsidP="00F5232F">
      <w:pPr>
        <w:pStyle w:val="BodyText2"/>
        <w:contextualSpacing/>
      </w:pPr>
      <w:r w:rsidRPr="00522C79">
        <w:t>ISA-SRA-A</w:t>
      </w:r>
      <w:r w:rsidRPr="00522C79">
        <w:tab/>
        <w:t>Building Your SRA Reference Library</w:t>
      </w:r>
    </w:p>
    <w:p w14:paraId="23CF31AA" w14:textId="77777777" w:rsidR="00D46197" w:rsidRPr="00522C79" w:rsidRDefault="00D46197" w:rsidP="00F5232F">
      <w:pPr>
        <w:pStyle w:val="BodyText2"/>
        <w:contextualSpacing/>
      </w:pPr>
      <w:r w:rsidRPr="00522C79">
        <w:t>ISA-SRA-B</w:t>
      </w:r>
      <w:r w:rsidRPr="00522C79">
        <w:tab/>
      </w:r>
      <w:r w:rsidR="00FC3DB3" w:rsidRPr="00522C79">
        <w:t xml:space="preserve">Review of </w:t>
      </w:r>
      <w:r w:rsidRPr="00522C79">
        <w:t>PRA Principles and Regulatory Guidance for SRAs</w:t>
      </w:r>
    </w:p>
    <w:p w14:paraId="5EB108C5" w14:textId="242373D6" w:rsidR="00D46197" w:rsidRPr="00522C79" w:rsidRDefault="00D46197" w:rsidP="00F5232F">
      <w:pPr>
        <w:pStyle w:val="BodyText2"/>
        <w:contextualSpacing/>
      </w:pPr>
      <w:r w:rsidRPr="00522C79">
        <w:t>ISA-SRA-C</w:t>
      </w:r>
      <w:r w:rsidRPr="00522C79">
        <w:tab/>
        <w:t>Review of Historical NRC Sever</w:t>
      </w:r>
      <w:r w:rsidR="00B01AB3" w:rsidRPr="00522C79">
        <w:t xml:space="preserve">e Accident Risk Evaluations and </w:t>
      </w:r>
      <w:r w:rsidRPr="00522C79">
        <w:t>the</w:t>
      </w:r>
      <w:r w:rsidR="00F06F84">
        <w:t xml:space="preserve"> </w:t>
      </w:r>
      <w:r w:rsidRPr="00522C79">
        <w:t>Methodologies Used in the Analyses</w:t>
      </w:r>
    </w:p>
    <w:p w14:paraId="48AA4861" w14:textId="77777777" w:rsidR="00D46197" w:rsidRPr="00522C79" w:rsidRDefault="00D46197" w:rsidP="00F5232F">
      <w:pPr>
        <w:pStyle w:val="BodyText2"/>
      </w:pPr>
      <w:r w:rsidRPr="00522C79">
        <w:t>ISA-SRA-D</w:t>
      </w:r>
      <w:r w:rsidRPr="00522C79">
        <w:tab/>
        <w:t>Understanding How Full Scope PRA Models Were Developed</w:t>
      </w:r>
    </w:p>
    <w:p w14:paraId="0269C61D" w14:textId="77777777" w:rsidR="00021DEF" w:rsidRPr="00522C79" w:rsidRDefault="00D46197" w:rsidP="00505BAF">
      <w:pPr>
        <w:pStyle w:val="BodyText"/>
      </w:pPr>
      <w:r w:rsidRPr="00522C79">
        <w:t>All ISAs associated with OJT activities must be completed before the OJT is performed.</w:t>
      </w:r>
    </w:p>
    <w:p w14:paraId="2D3E6268" w14:textId="7BF296DA" w:rsidR="00D46197" w:rsidRPr="00EA1AB7" w:rsidRDefault="00D46197" w:rsidP="00505BAF">
      <w:pPr>
        <w:pStyle w:val="Heading1"/>
      </w:pPr>
      <w:bookmarkStart w:id="4" w:name="_Toc130999053"/>
      <w:r w:rsidRPr="00EA1AB7">
        <w:t>Required Training Courses</w:t>
      </w:r>
      <w:bookmarkEnd w:id="4"/>
    </w:p>
    <w:p w14:paraId="462DE55F" w14:textId="10B8991C" w:rsidR="00D46197" w:rsidRPr="00522C79" w:rsidRDefault="00D46197" w:rsidP="00505BAF">
      <w:pPr>
        <w:pStyle w:val="BodyText"/>
      </w:pPr>
      <w:r w:rsidRPr="00EA1AB7">
        <w:t>The</w:t>
      </w:r>
      <w:r w:rsidRPr="00522C79">
        <w:t xml:space="preserve"> required course work </w:t>
      </w:r>
      <w:r w:rsidR="002C0F47">
        <w:t xml:space="preserve">listed below </w:t>
      </w:r>
      <w:r w:rsidRPr="00522C79">
        <w:t xml:space="preserve">may be completed in parallel with ISA-SRA-1 through ISA-SRA-14. In the event an individual is entering the SRA training and qualification program but has already completed all or a portion of the courses listed below, an assessment should be performed by the individual and his or her management to determine if any previously completed courses need to be retaken or reviewed due to an excessive length of time </w:t>
      </w:r>
      <w:r w:rsidRPr="00522C79">
        <w:lastRenderedPageBreak/>
        <w:t>(i.e.,</w:t>
      </w:r>
      <w:r w:rsidR="003F3ED4">
        <w:t> </w:t>
      </w:r>
      <w:r w:rsidRPr="00522C79">
        <w:t xml:space="preserve">more than </w:t>
      </w:r>
      <w:r w:rsidR="003F3ED4">
        <w:t>3</w:t>
      </w:r>
      <w:r w:rsidRPr="00522C79">
        <w:t xml:space="preserve"> years) since the courses were taken. This assessment should be documented and included within the individual</w:t>
      </w:r>
      <w:r w:rsidR="00412D2C">
        <w:t>’</w:t>
      </w:r>
      <w:r w:rsidRPr="00522C79">
        <w:t>s readiness for SRA certification. The required courses are listed below.</w:t>
      </w:r>
    </w:p>
    <w:p w14:paraId="502C9AEB" w14:textId="367C21FA" w:rsidR="00D46197" w:rsidRPr="00522C79" w:rsidRDefault="00AB76C8" w:rsidP="004022F1">
      <w:pPr>
        <w:pStyle w:val="BodyText"/>
        <w:numPr>
          <w:ilvl w:val="0"/>
          <w:numId w:val="6"/>
        </w:numPr>
        <w:contextualSpacing/>
      </w:pPr>
      <w:r w:rsidRPr="00522C79">
        <w:t>Bayesian Inference in Risk Assessment</w:t>
      </w:r>
      <w:r w:rsidR="00D46197" w:rsidRPr="00522C79">
        <w:t xml:space="preserve"> (P-102)</w:t>
      </w:r>
    </w:p>
    <w:p w14:paraId="5A400DD9" w14:textId="39608782" w:rsidR="00D46197" w:rsidRPr="00522C79" w:rsidRDefault="00D46197" w:rsidP="004022F1">
      <w:pPr>
        <w:pStyle w:val="BodyText"/>
        <w:numPr>
          <w:ilvl w:val="0"/>
          <w:numId w:val="6"/>
        </w:numPr>
        <w:contextualSpacing/>
      </w:pPr>
      <w:r w:rsidRPr="00522C79">
        <w:t>System Modeling Techniques Course for PRA (P-200)</w:t>
      </w:r>
    </w:p>
    <w:p w14:paraId="66602DEC" w14:textId="66A613B0" w:rsidR="00D46197" w:rsidRPr="00522C79" w:rsidRDefault="00D46197" w:rsidP="004022F1">
      <w:pPr>
        <w:pStyle w:val="BodyText"/>
        <w:numPr>
          <w:ilvl w:val="0"/>
          <w:numId w:val="6"/>
        </w:numPr>
        <w:contextualSpacing/>
      </w:pPr>
      <w:r w:rsidRPr="00522C79">
        <w:t>Human Reliability Assessment Course (P-203)</w:t>
      </w:r>
    </w:p>
    <w:p w14:paraId="12CEACC0" w14:textId="37A2CB2B" w:rsidR="00D46197" w:rsidRPr="00522C79" w:rsidRDefault="00D46197" w:rsidP="004022F1">
      <w:pPr>
        <w:pStyle w:val="BodyText"/>
        <w:numPr>
          <w:ilvl w:val="0"/>
          <w:numId w:val="6"/>
        </w:numPr>
        <w:contextualSpacing/>
      </w:pPr>
      <w:r w:rsidRPr="00522C79">
        <w:t>Risk Assessment in Event Evaluation Course (P-302)</w:t>
      </w:r>
    </w:p>
    <w:p w14:paraId="1DC5F873" w14:textId="3E559DED" w:rsidR="00D46197" w:rsidRPr="00522C79" w:rsidRDefault="00D46197" w:rsidP="004022F1">
      <w:pPr>
        <w:pStyle w:val="BodyText"/>
        <w:numPr>
          <w:ilvl w:val="0"/>
          <w:numId w:val="6"/>
        </w:numPr>
        <w:contextualSpacing/>
      </w:pPr>
      <w:r w:rsidRPr="00522C79">
        <w:t>PRA Technology and Regulatory Perspective (P-111)</w:t>
      </w:r>
    </w:p>
    <w:p w14:paraId="4ED91E2E" w14:textId="73764FD0" w:rsidR="00D46197" w:rsidRPr="00522C79" w:rsidRDefault="00D46197" w:rsidP="004022F1">
      <w:pPr>
        <w:pStyle w:val="BodyText"/>
        <w:numPr>
          <w:ilvl w:val="0"/>
          <w:numId w:val="6"/>
        </w:numPr>
        <w:contextualSpacing/>
      </w:pPr>
      <w:r w:rsidRPr="00522C79">
        <w:t>SAPHIRE Course (P-201)</w:t>
      </w:r>
    </w:p>
    <w:p w14:paraId="7A67B2B5" w14:textId="5697B593" w:rsidR="00D46197" w:rsidRPr="00522C79" w:rsidRDefault="00D46197" w:rsidP="004022F1">
      <w:pPr>
        <w:pStyle w:val="BodyText"/>
        <w:numPr>
          <w:ilvl w:val="0"/>
          <w:numId w:val="6"/>
        </w:numPr>
        <w:contextualSpacing/>
      </w:pPr>
      <w:r w:rsidRPr="00522C79">
        <w:t>Advanced SAPHIRE Course (P-202)</w:t>
      </w:r>
    </w:p>
    <w:p w14:paraId="773FCE73" w14:textId="62BEC513" w:rsidR="00D46197" w:rsidRPr="00522C79" w:rsidRDefault="00D46197" w:rsidP="004022F1">
      <w:pPr>
        <w:pStyle w:val="BodyText"/>
        <w:numPr>
          <w:ilvl w:val="0"/>
          <w:numId w:val="6"/>
        </w:numPr>
        <w:contextualSpacing/>
      </w:pPr>
      <w:r w:rsidRPr="00522C79">
        <w:t>External Events (P-204)</w:t>
      </w:r>
    </w:p>
    <w:p w14:paraId="65E005FD" w14:textId="12454FFD" w:rsidR="00D46197" w:rsidRPr="00522C79" w:rsidRDefault="00D46197" w:rsidP="004022F1">
      <w:pPr>
        <w:pStyle w:val="BodyText"/>
        <w:numPr>
          <w:ilvl w:val="0"/>
          <w:numId w:val="6"/>
        </w:numPr>
      </w:pPr>
      <w:r w:rsidRPr="00522C79">
        <w:t xml:space="preserve">Accident Progression Analysis (P-300) or </w:t>
      </w:r>
      <w:ins w:id="5" w:author="Author">
        <w:r w:rsidR="00FE6C6B">
          <w:t xml:space="preserve">Perspectives on </w:t>
        </w:r>
      </w:ins>
      <w:r w:rsidRPr="00522C79">
        <w:t>Reactor Safety (R-800)</w:t>
      </w:r>
    </w:p>
    <w:p w14:paraId="254EAB51" w14:textId="2C51E530" w:rsidR="00D46197" w:rsidRPr="00EA1AB7" w:rsidRDefault="00D46197" w:rsidP="00505BAF">
      <w:pPr>
        <w:pStyle w:val="Heading1"/>
      </w:pPr>
      <w:bookmarkStart w:id="6" w:name="_Toc130999054"/>
      <w:r w:rsidRPr="00EA1AB7">
        <w:rPr>
          <w:bCs/>
        </w:rPr>
        <w:t>Required Rotational Assignments</w:t>
      </w:r>
      <w:bookmarkEnd w:id="6"/>
    </w:p>
    <w:p w14:paraId="1724AEC8" w14:textId="73D73517" w:rsidR="00D46197" w:rsidRPr="002F4264" w:rsidRDefault="4A16D27F" w:rsidP="005F59A2">
      <w:pPr>
        <w:pStyle w:val="BodyText"/>
      </w:pPr>
      <w:r>
        <w:t xml:space="preserve">The SRA training and qualification program requires two rotational assignments. The first is a </w:t>
      </w:r>
      <w:r w:rsidR="00170A7E">
        <w:t>2</w:t>
      </w:r>
      <w:r w:rsidR="00170A7E">
        <w:noBreakHyphen/>
      </w:r>
      <w:r>
        <w:t xml:space="preserve">month rotation to the PRA Oversight Branch (APOB) of NRR with time spent in the corresponding branch in the Office of Nuclear Regulatory Research, as determined to be necessary. The second is a </w:t>
      </w:r>
      <w:r w:rsidR="00170A7E">
        <w:t>2</w:t>
      </w:r>
      <w:r w:rsidR="00170A7E">
        <w:noBreakHyphen/>
      </w:r>
      <w:r>
        <w:t xml:space="preserve">month rotation to a </w:t>
      </w:r>
      <w:ins w:id="7" w:author="Author">
        <w:r w:rsidR="00835B14">
          <w:t>R</w:t>
        </w:r>
      </w:ins>
      <w:r>
        <w:t xml:space="preserve">egional </w:t>
      </w:r>
      <w:ins w:id="8" w:author="Author">
        <w:r w:rsidR="00835B14">
          <w:t>O</w:t>
        </w:r>
      </w:ins>
      <w:r>
        <w:t xml:space="preserve">ffice. The preferred, but not required, order is that the HQ rotation be done first and then the regional rotation. Regional and headquarters management should appropriately allocate the time spent in each organization based on current events and the needs of the qualifying employee. To the extent possible, these rotations should be accomplished over </w:t>
      </w:r>
      <w:r w:rsidR="00170A7E">
        <w:t>8</w:t>
      </w:r>
      <w:r>
        <w:t xml:space="preserve"> consecutive weeks each with minimal interruption. The qualifying SRA should not normally schedule training classes during the HQ rotation. During the rotations, qualifying individuals are encouraged to work on issues specific to the needs of the rotational assignment. Individuals should not work on assignments that are not specific to meeting the objectives of the rotation. The regional rotation </w:t>
      </w:r>
      <w:r w:rsidR="00D436B3">
        <w:t xml:space="preserve">assignment </w:t>
      </w:r>
      <w:r>
        <w:t xml:space="preserve">may not be to the individual’s home region, if applicable, and the selection of the </w:t>
      </w:r>
      <w:proofErr w:type="gramStart"/>
      <w:r>
        <w:t>particular region</w:t>
      </w:r>
      <w:proofErr w:type="gramEnd"/>
      <w:r>
        <w:t xml:space="preserve"> must be coordinated with regional management. When selecting which region for the rotation, consideration should be given to the overall needs of the NRC and as much as possible and the selection of the rotations should be evenly distributed among all regions between qualifying SRAs. At the conclusion of each rotation, performance appraisal feedback should be forwarded to the individual’s supervision. The rotation to APOB does not apply to SRAs assigned to that branch.</w:t>
      </w:r>
    </w:p>
    <w:p w14:paraId="6425E3F3" w14:textId="3F1E76CC" w:rsidR="00D46197" w:rsidRPr="002F4264" w:rsidRDefault="00D46197" w:rsidP="00505BAF">
      <w:pPr>
        <w:pStyle w:val="Heading1"/>
      </w:pPr>
      <w:bookmarkStart w:id="9" w:name="_Toc130999055"/>
      <w:r w:rsidRPr="002F4264">
        <w:rPr>
          <w:bCs/>
        </w:rPr>
        <w:t>Equivalency Justification</w:t>
      </w:r>
      <w:bookmarkEnd w:id="9"/>
    </w:p>
    <w:p w14:paraId="456AA84B" w14:textId="4F6C1D8E" w:rsidR="00D46197" w:rsidRPr="00522C79" w:rsidRDefault="427FE5F6" w:rsidP="005F59A2">
      <w:pPr>
        <w:pStyle w:val="BodyText"/>
      </w:pPr>
      <w:r>
        <w:t>Equivalency justification for the regional rotation is not permitted. Other program requirements including the APOB rotation, individual study activities, formal course work, and on-the-job training activities are assessed on a case-by-case basis. When approving an equivalency justification, careful consideration should be given to the length of time that has passed since the individual has previously completed the training or the experience gained from previous work history.</w:t>
      </w:r>
    </w:p>
    <w:p w14:paraId="1B00B7B0" w14:textId="79C02C0F" w:rsidR="00D46197" w:rsidRPr="00EA1AB7" w:rsidRDefault="00D46197" w:rsidP="00DF7F60">
      <w:pPr>
        <w:pStyle w:val="Heading1"/>
      </w:pPr>
      <w:bookmarkStart w:id="10" w:name="_Toc130999056"/>
      <w:r w:rsidRPr="00EA1AB7">
        <w:t>Review of Completed Training</w:t>
      </w:r>
      <w:bookmarkEnd w:id="10"/>
    </w:p>
    <w:p w14:paraId="1950C9FB" w14:textId="01B69F31" w:rsidR="001F4890" w:rsidRDefault="00D46197" w:rsidP="005F59A2">
      <w:pPr>
        <w:pStyle w:val="BodyText"/>
      </w:pPr>
      <w:r w:rsidRPr="00EA1AB7">
        <w:t>Individual</w:t>
      </w:r>
      <w:r w:rsidRPr="00522C79">
        <w:t xml:space="preserve"> study activities, on-the-job activities, and rotational assignments must be discussed with a qualified SRA designated by the individual</w:t>
      </w:r>
      <w:r w:rsidR="00412D2C">
        <w:t>’</w:t>
      </w:r>
      <w:r w:rsidRPr="00522C79">
        <w:t xml:space="preserve">s supervisor. It is recommended that the </w:t>
      </w:r>
      <w:r w:rsidRPr="00522C79">
        <w:lastRenderedPageBreak/>
        <w:t xml:space="preserve">qualifying individual determine who will be the reviewer of completed work as early in the </w:t>
      </w:r>
      <w:r w:rsidRPr="00EA1AB7">
        <w:t>qualification process as possible.</w:t>
      </w:r>
    </w:p>
    <w:p w14:paraId="7271259C" w14:textId="518702C4" w:rsidR="00371A9A" w:rsidRPr="00EA1AB7" w:rsidRDefault="00371A9A" w:rsidP="00DF7F60">
      <w:pPr>
        <w:pStyle w:val="Heading1"/>
        <w:rPr>
          <w:bCs/>
        </w:rPr>
      </w:pPr>
      <w:bookmarkStart w:id="11" w:name="_Toc130999057"/>
      <w:r w:rsidRPr="00EA1AB7">
        <w:rPr>
          <w:bCs/>
        </w:rPr>
        <w:t>Documentation</w:t>
      </w:r>
      <w:bookmarkEnd w:id="11"/>
    </w:p>
    <w:p w14:paraId="58BE734C" w14:textId="5605BCAB" w:rsidR="00371A9A" w:rsidRPr="00522C79" w:rsidRDefault="00371A9A" w:rsidP="005F59A2">
      <w:pPr>
        <w:pStyle w:val="BodyText"/>
      </w:pPr>
      <w:r w:rsidRPr="00EA1AB7">
        <w:t>Documentation</w:t>
      </w:r>
      <w:r w:rsidRPr="00522C79">
        <w:t xml:space="preserve"> of completed training is recorded on the Signature and Certification Card Form. Equivalency justification for formal training courses, individual study activities, and on-the-job activities is recorded on the Equivalency Justification Form.</w:t>
      </w:r>
    </w:p>
    <w:p w14:paraId="23A86796" w14:textId="3523C9DC" w:rsidR="00371A9A" w:rsidRPr="00EA1AB7" w:rsidRDefault="00371A9A" w:rsidP="005F59A2">
      <w:pPr>
        <w:pStyle w:val="BodyText"/>
        <w:rPr>
          <w:bCs/>
        </w:rPr>
      </w:pPr>
      <w:r w:rsidRPr="00522C79">
        <w:t>Qualifying individuals are encouraged to maintain records of specific tasks (</w:t>
      </w:r>
      <w:r w:rsidRPr="00026EE1">
        <w:t>e.g.,</w:t>
      </w:r>
      <w:r w:rsidRPr="00522C79">
        <w:t xml:space="preserve"> completion of a Phase 3 analysis) performed that are required by the ISAs or OJTs. This documentation may </w:t>
      </w:r>
      <w:r w:rsidRPr="00EA1AB7">
        <w:t>prove beneficial when the individual is preparing for the qualification board.</w:t>
      </w:r>
    </w:p>
    <w:p w14:paraId="5ED0D266" w14:textId="17189A42" w:rsidR="001F4890" w:rsidRPr="00EA1AB7" w:rsidRDefault="001F4890" w:rsidP="00DF7F60">
      <w:pPr>
        <w:pStyle w:val="Heading1"/>
      </w:pPr>
      <w:bookmarkStart w:id="12" w:name="_Toc130999058"/>
      <w:r w:rsidRPr="00EA1AB7">
        <w:rPr>
          <w:bCs/>
        </w:rPr>
        <w:t>Qualification Board</w:t>
      </w:r>
      <w:bookmarkEnd w:id="12"/>
    </w:p>
    <w:p w14:paraId="6E04CCC1" w14:textId="48F76E31" w:rsidR="001F4890" w:rsidRPr="00522C79" w:rsidRDefault="001F4890" w:rsidP="005F59A2">
      <w:pPr>
        <w:pStyle w:val="BodyText"/>
      </w:pPr>
      <w:r w:rsidRPr="00522C79">
        <w:t xml:space="preserve">The SRA Qualification Board will consist of a minimum of three members, two of which will be currently qualified and active SRAs. The board </w:t>
      </w:r>
      <w:ins w:id="13" w:author="Author">
        <w:r w:rsidR="00AF2CCF">
          <w:t>chair</w:t>
        </w:r>
      </w:ins>
      <w:r w:rsidRPr="00522C79">
        <w:t xml:space="preserve"> will be a Division Director or higher in the region and a Branch Chief or higher in NRR. The board chairman cannot be the individual</w:t>
      </w:r>
      <w:r w:rsidR="00412D2C">
        <w:t>’</w:t>
      </w:r>
      <w:r w:rsidRPr="00522C79">
        <w:t>s immediate supervisor. Whenever practical, the individual</w:t>
      </w:r>
      <w:r w:rsidR="00412D2C">
        <w:t>’</w:t>
      </w:r>
      <w:r w:rsidRPr="00522C79">
        <w:t>s immediate supervisor is encouraged to observe the board proceedings.</w:t>
      </w:r>
    </w:p>
    <w:p w14:paraId="52712089" w14:textId="7E1ED3F8" w:rsidR="001F4890" w:rsidRPr="00522C79" w:rsidRDefault="001F4890" w:rsidP="005F59A2">
      <w:pPr>
        <w:pStyle w:val="BodyText"/>
      </w:pPr>
      <w:r w:rsidRPr="00522C79">
        <w:t>The qualifying individual should submit a package to the Qualification Board members documenting the work completed during the training and qualification program. Upon review of the completed work, the Qualification Board chairman may provide specific direction to the individual of any actions needed to prepare for the board appearance. It is the responsibility of the qualifying individual and his or her management to select board members and to schedule the board.</w:t>
      </w:r>
    </w:p>
    <w:p w14:paraId="09E5F1CE" w14:textId="7FB6BF4F" w:rsidR="001F4890" w:rsidRPr="00522C79" w:rsidRDefault="001F4890" w:rsidP="005F59A2">
      <w:pPr>
        <w:pStyle w:val="BodyText"/>
      </w:pPr>
      <w:r w:rsidRPr="00522C79">
        <w:t>Board members will review significant work products completed during the training and developmental activities. The purpose of this review is to inform the board on the extent and depth of the analytical work the individual performed and to provide the board the opportunity to explore the benefits gained from those activities.</w:t>
      </w:r>
    </w:p>
    <w:p w14:paraId="6067D080" w14:textId="20D64166" w:rsidR="00350132" w:rsidRDefault="001F4890" w:rsidP="005F59A2">
      <w:pPr>
        <w:pStyle w:val="BodyText"/>
      </w:pPr>
      <w:r w:rsidRPr="005F59A2">
        <w:fldChar w:fldCharType="begin"/>
      </w:r>
      <w:r w:rsidRPr="005F59A2">
        <w:instrText xml:space="preserve"> SEQ CHAPTER \h \r 1</w:instrText>
      </w:r>
      <w:r w:rsidRPr="005F59A2">
        <w:fldChar w:fldCharType="end"/>
      </w:r>
      <w:r w:rsidRPr="005F59A2">
        <w:t>Since</w:t>
      </w:r>
      <w:r w:rsidRPr="00522C79">
        <w:t xml:space="preserve"> qualification boards are held in every region, as well as HQ, it is important to ensure the consistency and equity of the oral certification examination administered. To accomplish this goal, the following criteria should be examined:</w:t>
      </w:r>
    </w:p>
    <w:p w14:paraId="7EA5670B" w14:textId="4CEEA9CE" w:rsidR="001F4890" w:rsidRPr="00522C79" w:rsidRDefault="001F4890" w:rsidP="004022F1">
      <w:pPr>
        <w:pStyle w:val="BodyText"/>
        <w:numPr>
          <w:ilvl w:val="0"/>
          <w:numId w:val="7"/>
        </w:numPr>
        <w:contextualSpacing/>
      </w:pPr>
      <w:r w:rsidRPr="00522C79">
        <w:t>understanding of the SRA’s roles, responsibilities, and interfaces;</w:t>
      </w:r>
    </w:p>
    <w:p w14:paraId="2A6F0B35" w14:textId="7AF51222" w:rsidR="001F4890" w:rsidRPr="00522C79" w:rsidRDefault="001F4890" w:rsidP="004022F1">
      <w:pPr>
        <w:pStyle w:val="BodyText"/>
        <w:numPr>
          <w:ilvl w:val="0"/>
          <w:numId w:val="7"/>
        </w:numPr>
        <w:contextualSpacing/>
      </w:pPr>
      <w:r w:rsidRPr="00522C79">
        <w:t>knowledge of probabilistic risk analysis principles and techniques;</w:t>
      </w:r>
    </w:p>
    <w:p w14:paraId="010DADA0" w14:textId="26C59B70" w:rsidR="001F4890" w:rsidRPr="00522C79" w:rsidRDefault="001F4890" w:rsidP="004022F1">
      <w:pPr>
        <w:pStyle w:val="BodyText"/>
        <w:numPr>
          <w:ilvl w:val="0"/>
          <w:numId w:val="7"/>
        </w:numPr>
        <w:contextualSpacing/>
      </w:pPr>
      <w:r w:rsidRPr="00522C79">
        <w:t>ability to effectively communicate risk information; and</w:t>
      </w:r>
    </w:p>
    <w:p w14:paraId="04CA7D8A" w14:textId="5DCFF8F1" w:rsidR="001F4890" w:rsidRPr="00522C79" w:rsidRDefault="001F4890" w:rsidP="004022F1">
      <w:pPr>
        <w:pStyle w:val="BodyText"/>
        <w:numPr>
          <w:ilvl w:val="0"/>
          <w:numId w:val="7"/>
        </w:numPr>
      </w:pPr>
      <w:r w:rsidRPr="00522C79">
        <w:t>knowledge of agency processes for which risk insights are used.</w:t>
      </w:r>
    </w:p>
    <w:p w14:paraId="6DD5EC83" w14:textId="0CE0922F" w:rsidR="001F4890" w:rsidRPr="00EA1AB7" w:rsidRDefault="001F4890" w:rsidP="005F59A2">
      <w:pPr>
        <w:pStyle w:val="BodyText"/>
      </w:pPr>
      <w:r w:rsidRPr="00522C79">
        <w:t>Once the qualifying individual has completed the board review, the board chairman will initiate a memorandum to the individual</w:t>
      </w:r>
      <w:r w:rsidR="00412D2C">
        <w:t>’</w:t>
      </w:r>
      <w:r w:rsidRPr="00522C79">
        <w:t xml:space="preserve">s management informing them of the results. In the event an individual is determined by the board to lack knowledge in a particular area(s), the board should </w:t>
      </w:r>
      <w:r w:rsidRPr="00EA1AB7">
        <w:t>develop a remedial strategy to address the area(s) of concern.</w:t>
      </w:r>
    </w:p>
    <w:p w14:paraId="0C635A6A" w14:textId="717E84F6" w:rsidR="00371A9A" w:rsidRPr="00EA1AB7" w:rsidRDefault="00371A9A" w:rsidP="00DF7F60">
      <w:pPr>
        <w:pStyle w:val="Heading1"/>
        <w:rPr>
          <w:bCs/>
        </w:rPr>
      </w:pPr>
      <w:bookmarkStart w:id="14" w:name="_Toc130999059"/>
      <w:r w:rsidRPr="00EA1AB7">
        <w:rPr>
          <w:bCs/>
        </w:rPr>
        <w:lastRenderedPageBreak/>
        <w:t>SRA Certificate</w:t>
      </w:r>
      <w:bookmarkEnd w:id="14"/>
    </w:p>
    <w:p w14:paraId="6A7FD33A" w14:textId="77D53706" w:rsidR="00BC29C9" w:rsidRPr="00D634B1" w:rsidRDefault="00BC29C9" w:rsidP="005F59A2">
      <w:pPr>
        <w:pStyle w:val="BodyText"/>
        <w:rPr>
          <w:color w:val="44546A"/>
        </w:rPr>
      </w:pPr>
      <w:r w:rsidRPr="00EA1AB7">
        <w:rPr>
          <w:bCs/>
        </w:rPr>
        <w:t>At</w:t>
      </w:r>
      <w:r w:rsidRPr="00522C79">
        <w:rPr>
          <w:bCs/>
        </w:rPr>
        <w:t xml:space="preserve"> </w:t>
      </w:r>
      <w:r w:rsidRPr="005F59A2">
        <w:t>the</w:t>
      </w:r>
      <w:r w:rsidRPr="00522C79">
        <w:rPr>
          <w:bCs/>
        </w:rPr>
        <w:t xml:space="preserve"> successful completion of the SRA candidate’s board, the Qualification Board chairman </w:t>
      </w:r>
      <w:r w:rsidR="00052075" w:rsidRPr="00522C79">
        <w:rPr>
          <w:bCs/>
        </w:rPr>
        <w:t xml:space="preserve">will submit a memorandum (see example) to the </w:t>
      </w:r>
      <w:r w:rsidR="00052075" w:rsidRPr="00D634B1">
        <w:rPr>
          <w:bCs/>
          <w:color w:val="000000" w:themeColor="text1"/>
        </w:rPr>
        <w:t xml:space="preserve">Director of NRR to notify senior management </w:t>
      </w:r>
      <w:r w:rsidR="009166B1" w:rsidRPr="00D634B1">
        <w:rPr>
          <w:bCs/>
          <w:color w:val="000000" w:themeColor="text1"/>
        </w:rPr>
        <w:t xml:space="preserve">of the </w:t>
      </w:r>
      <w:r w:rsidR="00052075" w:rsidRPr="00D634B1">
        <w:rPr>
          <w:bCs/>
          <w:color w:val="000000" w:themeColor="text1"/>
        </w:rPr>
        <w:t>candidate’s accomplishment. The</w:t>
      </w:r>
      <w:r w:rsidR="00E06D24" w:rsidRPr="00D634B1">
        <w:rPr>
          <w:bCs/>
          <w:color w:val="000000" w:themeColor="text1"/>
        </w:rPr>
        <w:t xml:space="preserve"> </w:t>
      </w:r>
      <w:r w:rsidR="00A9413F" w:rsidRPr="00D634B1">
        <w:rPr>
          <w:bCs/>
          <w:color w:val="000000" w:themeColor="text1"/>
        </w:rPr>
        <w:t xml:space="preserve">Chief </w:t>
      </w:r>
      <w:r w:rsidR="00E06D24" w:rsidRPr="00D634B1">
        <w:rPr>
          <w:bCs/>
          <w:color w:val="000000" w:themeColor="text1"/>
        </w:rPr>
        <w:t xml:space="preserve">of the </w:t>
      </w:r>
      <w:ins w:id="15" w:author="Author">
        <w:r w:rsidR="00EC1E85">
          <w:rPr>
            <w:bCs/>
            <w:color w:val="000000" w:themeColor="text1"/>
          </w:rPr>
          <w:t xml:space="preserve">Reactor Assessment Branch </w:t>
        </w:r>
      </w:ins>
      <w:r w:rsidR="00E06D24" w:rsidRPr="00D634B1">
        <w:rPr>
          <w:bCs/>
          <w:color w:val="000000" w:themeColor="text1"/>
        </w:rPr>
        <w:t>(IR</w:t>
      </w:r>
      <w:ins w:id="16" w:author="Author">
        <w:r w:rsidR="00EC1E85">
          <w:rPr>
            <w:bCs/>
            <w:color w:val="000000" w:themeColor="text1"/>
          </w:rPr>
          <w:t>A</w:t>
        </w:r>
      </w:ins>
      <w:r w:rsidR="00E06D24" w:rsidRPr="00D634B1">
        <w:rPr>
          <w:bCs/>
          <w:color w:val="000000" w:themeColor="text1"/>
        </w:rPr>
        <w:t xml:space="preserve">B) </w:t>
      </w:r>
      <w:r w:rsidR="00A9413F" w:rsidRPr="00D634B1">
        <w:rPr>
          <w:bCs/>
          <w:color w:val="000000" w:themeColor="text1"/>
        </w:rPr>
        <w:t xml:space="preserve">in </w:t>
      </w:r>
      <w:r w:rsidR="0097227E" w:rsidRPr="00D634B1">
        <w:rPr>
          <w:bCs/>
          <w:color w:val="000000" w:themeColor="text1"/>
        </w:rPr>
        <w:t xml:space="preserve">the Division of Reactor Oversight (DRO) </w:t>
      </w:r>
      <w:r w:rsidR="00052075" w:rsidRPr="00D634B1">
        <w:rPr>
          <w:bCs/>
          <w:color w:val="000000" w:themeColor="text1"/>
        </w:rPr>
        <w:t xml:space="preserve">will </w:t>
      </w:r>
      <w:r w:rsidR="009166B1" w:rsidRPr="00D634B1">
        <w:rPr>
          <w:bCs/>
          <w:color w:val="000000" w:themeColor="text1"/>
        </w:rPr>
        <w:t xml:space="preserve">be notified </w:t>
      </w:r>
      <w:proofErr w:type="gramStart"/>
      <w:r w:rsidR="009166B1" w:rsidRPr="00D634B1">
        <w:rPr>
          <w:bCs/>
          <w:color w:val="000000" w:themeColor="text1"/>
        </w:rPr>
        <w:t>in order to</w:t>
      </w:r>
      <w:proofErr w:type="gramEnd"/>
      <w:r w:rsidR="009166B1" w:rsidRPr="00D634B1">
        <w:rPr>
          <w:bCs/>
          <w:color w:val="000000" w:themeColor="text1"/>
        </w:rPr>
        <w:t xml:space="preserve"> prepare </w:t>
      </w:r>
      <w:r w:rsidR="00052075" w:rsidRPr="00D634B1">
        <w:rPr>
          <w:bCs/>
          <w:color w:val="000000" w:themeColor="text1"/>
        </w:rPr>
        <w:t>a formal certificate for the qualif</w:t>
      </w:r>
      <w:r w:rsidR="009166B1" w:rsidRPr="00D634B1">
        <w:rPr>
          <w:bCs/>
          <w:color w:val="000000" w:themeColor="text1"/>
        </w:rPr>
        <w:t>y</w:t>
      </w:r>
      <w:r w:rsidR="00052075" w:rsidRPr="00D634B1">
        <w:rPr>
          <w:bCs/>
          <w:color w:val="000000" w:themeColor="text1"/>
        </w:rPr>
        <w:t>i</w:t>
      </w:r>
      <w:r w:rsidR="009166B1" w:rsidRPr="00D634B1">
        <w:rPr>
          <w:bCs/>
          <w:color w:val="000000" w:themeColor="text1"/>
        </w:rPr>
        <w:t>ng</w:t>
      </w:r>
      <w:r w:rsidR="00052075" w:rsidRPr="00D634B1">
        <w:rPr>
          <w:bCs/>
          <w:color w:val="000000" w:themeColor="text1"/>
        </w:rPr>
        <w:t xml:space="preserve"> SRA </w:t>
      </w:r>
      <w:r w:rsidR="009166B1" w:rsidRPr="00D634B1">
        <w:rPr>
          <w:bCs/>
          <w:color w:val="000000" w:themeColor="text1"/>
        </w:rPr>
        <w:t xml:space="preserve">to be </w:t>
      </w:r>
      <w:r w:rsidR="00052075" w:rsidRPr="00D634B1">
        <w:rPr>
          <w:bCs/>
          <w:color w:val="000000" w:themeColor="text1"/>
        </w:rPr>
        <w:t>signed by the Director</w:t>
      </w:r>
      <w:r w:rsidR="009166B1" w:rsidRPr="00D634B1">
        <w:rPr>
          <w:bCs/>
          <w:color w:val="000000" w:themeColor="text1"/>
        </w:rPr>
        <w:t>, NRR</w:t>
      </w:r>
      <w:r w:rsidR="00052075" w:rsidRPr="00D634B1">
        <w:rPr>
          <w:bCs/>
          <w:color w:val="000000" w:themeColor="text1"/>
        </w:rPr>
        <w:t>.</w:t>
      </w:r>
      <w:r w:rsidR="009166B1" w:rsidRPr="00D634B1">
        <w:rPr>
          <w:bCs/>
          <w:color w:val="000000" w:themeColor="text1"/>
        </w:rPr>
        <w:t xml:space="preserve"> </w:t>
      </w:r>
      <w:r w:rsidR="00653E9F" w:rsidRPr="00D634B1">
        <w:rPr>
          <w:color w:val="000000" w:themeColor="text1"/>
        </w:rPr>
        <w:t xml:space="preserve">The SRA certificate is obtained by submitting a graphics service request. </w:t>
      </w:r>
      <w:r w:rsidR="009166B1" w:rsidRPr="00D634B1">
        <w:rPr>
          <w:bCs/>
          <w:color w:val="000000" w:themeColor="text1"/>
        </w:rPr>
        <w:t>In addition, the Office of Human Resources must be notified to make permanent the SRA’s promotion to GG-15.</w:t>
      </w:r>
    </w:p>
    <w:p w14:paraId="44D74FCE" w14:textId="77777777" w:rsidR="00BC29C9" w:rsidRPr="00653E9F" w:rsidRDefault="00BC29C9" w:rsidP="008E5F57">
      <w:pPr>
        <w:pStyle w:val="BodyText"/>
      </w:pPr>
      <w:r w:rsidRPr="00653E9F">
        <w:br w:type="page"/>
      </w:r>
    </w:p>
    <w:p w14:paraId="131D75B8" w14:textId="77777777" w:rsidR="00BC29C9" w:rsidRPr="00EA1AB7" w:rsidRDefault="00FC3DB3" w:rsidP="00700267">
      <w:pPr>
        <w:pStyle w:val="attachmenttitle"/>
      </w:pPr>
      <w:bookmarkStart w:id="17" w:name="_Toc130999060"/>
      <w:r w:rsidRPr="00EA1AB7">
        <w:lastRenderedPageBreak/>
        <w:t xml:space="preserve">Sample </w:t>
      </w:r>
      <w:r w:rsidR="00BC29C9" w:rsidRPr="00EA1AB7">
        <w:t>Memorandum</w:t>
      </w:r>
      <w:bookmarkEnd w:id="17"/>
    </w:p>
    <w:p w14:paraId="6C39CC30" w14:textId="77777777" w:rsidR="00371A9A" w:rsidRPr="00522C79" w:rsidRDefault="00371A9A" w:rsidP="00D127DC">
      <w:pPr>
        <w:pStyle w:val="BodyText"/>
      </w:pPr>
    </w:p>
    <w:p w14:paraId="0DFF6D42" w14:textId="5FC2A7F2" w:rsidR="00DB568F" w:rsidRPr="00D127DC" w:rsidRDefault="00FC7CE1" w:rsidP="00D127DC">
      <w:pPr>
        <w:pStyle w:val="Memodate"/>
      </w:pPr>
      <w:r w:rsidRPr="00D127DC">
        <w:t xml:space="preserve">Date, </w:t>
      </w:r>
      <w:proofErr w:type="spellStart"/>
      <w:r w:rsidRPr="00D127DC">
        <w:t>yyyy</w:t>
      </w:r>
      <w:proofErr w:type="spellEnd"/>
    </w:p>
    <w:p w14:paraId="3060E836" w14:textId="7C9F5AF6" w:rsidR="00371A9A" w:rsidRPr="00522C79" w:rsidRDefault="00371A9A" w:rsidP="00D31113">
      <w:pPr>
        <w:pStyle w:val="Memoheader"/>
      </w:pPr>
      <w:r w:rsidRPr="00522C79">
        <w:t>MEMORANDUM TO:</w:t>
      </w:r>
      <w:r w:rsidRPr="00522C79">
        <w:tab/>
        <w:t>_________________, Director</w:t>
      </w:r>
      <w:r w:rsidR="00D31113">
        <w:br/>
      </w:r>
      <w:r w:rsidRPr="00522C79">
        <w:t>Office of Nuclear Reactor Regulation</w:t>
      </w:r>
    </w:p>
    <w:p w14:paraId="57441D93" w14:textId="623BFA9E" w:rsidR="00371A9A" w:rsidRPr="00522C79" w:rsidRDefault="00371A9A" w:rsidP="00D31113">
      <w:pPr>
        <w:pStyle w:val="Memoheader"/>
      </w:pPr>
      <w:r w:rsidRPr="00522C79">
        <w:t>FROM:</w:t>
      </w:r>
      <w:r w:rsidRPr="00522C79">
        <w:tab/>
        <w:t>______________, Division Director</w:t>
      </w:r>
      <w:r w:rsidR="00D31113">
        <w:br/>
      </w:r>
      <w:r w:rsidRPr="00522C79">
        <w:t xml:space="preserve">Division of </w:t>
      </w:r>
      <w:r w:rsidR="00721F1F">
        <w:t>R</w:t>
      </w:r>
      <w:r w:rsidR="00D65463">
        <w:t xml:space="preserve">eactor Oversight </w:t>
      </w:r>
      <w:r w:rsidR="00D31113">
        <w:br/>
      </w:r>
      <w:r w:rsidRPr="00522C79">
        <w:t>Office of Nuclear Reactor Regulation</w:t>
      </w:r>
    </w:p>
    <w:p w14:paraId="180DFB8A" w14:textId="462B5D42" w:rsidR="00371A9A" w:rsidRPr="00522C79" w:rsidRDefault="00371A9A" w:rsidP="004660BC">
      <w:pPr>
        <w:pStyle w:val="MemoSubject"/>
      </w:pPr>
      <w:r w:rsidRPr="00522C79">
        <w:t>SUBJECT:</w:t>
      </w:r>
      <w:r w:rsidRPr="00522C79">
        <w:tab/>
        <w:t>SENIOR REACTOR ANALYST QUALIFICATION FOR ____________</w:t>
      </w:r>
    </w:p>
    <w:p w14:paraId="39774823" w14:textId="671582D1" w:rsidR="00371A9A" w:rsidRPr="00522C79" w:rsidRDefault="00371A9A" w:rsidP="00DC0479">
      <w:pPr>
        <w:pStyle w:val="BodyText"/>
        <w:spacing w:line="480" w:lineRule="auto"/>
      </w:pPr>
      <w:r w:rsidRPr="00522C79">
        <w:t xml:space="preserve">On </w:t>
      </w:r>
      <w:r w:rsidRPr="00522C79">
        <w:rPr>
          <w:u w:val="single"/>
        </w:rPr>
        <w:t>[Date]</w:t>
      </w:r>
      <w:r w:rsidRPr="00522C79">
        <w:t xml:space="preserve">, a Senior Reactor Analyst (SRA) qualification board, of which I was chairman, was conducted for </w:t>
      </w:r>
      <w:r w:rsidR="00BC29C9" w:rsidRPr="00522C79">
        <w:rPr>
          <w:u w:val="single"/>
        </w:rPr>
        <w:t>[Name of Candidate]</w:t>
      </w:r>
      <w:r w:rsidRPr="00522C79">
        <w:t xml:space="preserve">. The other board members were </w:t>
      </w:r>
      <w:r w:rsidR="00BC29C9" w:rsidRPr="00522C79">
        <w:rPr>
          <w:u w:val="single"/>
        </w:rPr>
        <w:t xml:space="preserve">[Name of Board Member] </w:t>
      </w:r>
      <w:r w:rsidRPr="00522C79">
        <w:t xml:space="preserve">from </w:t>
      </w:r>
      <w:r w:rsidR="00BC29C9" w:rsidRPr="00522C79">
        <w:rPr>
          <w:u w:val="single"/>
        </w:rPr>
        <w:t>[Region or Office]</w:t>
      </w:r>
      <w:r w:rsidR="00BC29C9" w:rsidRPr="00522C79">
        <w:t xml:space="preserve"> </w:t>
      </w:r>
      <w:r w:rsidRPr="00522C79">
        <w:t xml:space="preserve">and </w:t>
      </w:r>
      <w:r w:rsidR="00BC29C9" w:rsidRPr="00522C79">
        <w:rPr>
          <w:u w:val="single"/>
        </w:rPr>
        <w:t>[Name of Board Member]</w:t>
      </w:r>
      <w:r w:rsidR="00BC29C9" w:rsidRPr="00522C79">
        <w:t xml:space="preserve"> from </w:t>
      </w:r>
      <w:r w:rsidR="00BC29C9" w:rsidRPr="00522C79">
        <w:rPr>
          <w:u w:val="single"/>
        </w:rPr>
        <w:t>[Region or Office]</w:t>
      </w:r>
      <w:r w:rsidRPr="00522C79">
        <w:t xml:space="preserve">. </w:t>
      </w:r>
      <w:r w:rsidR="00C374B6" w:rsidRPr="00522C79">
        <w:rPr>
          <w:u w:val="single"/>
        </w:rPr>
        <w:t>[</w:t>
      </w:r>
      <w:r w:rsidR="00BC29C9" w:rsidRPr="00522C79">
        <w:rPr>
          <w:u w:val="single"/>
        </w:rPr>
        <w:t>Name of Candidate]</w:t>
      </w:r>
      <w:r w:rsidR="00BC29C9" w:rsidRPr="00522C79">
        <w:t xml:space="preserve"> </w:t>
      </w:r>
      <w:r w:rsidRPr="00522C79">
        <w:t xml:space="preserve">had completed the SRA training required by IMC 1245, Appendix </w:t>
      </w:r>
      <w:r w:rsidR="003E2D2B" w:rsidRPr="00522C79">
        <w:t>C</w:t>
      </w:r>
      <w:r w:rsidRPr="00522C79">
        <w:t>-</w:t>
      </w:r>
      <w:r w:rsidR="0046274F" w:rsidRPr="00522C79">
        <w:t>9</w:t>
      </w:r>
      <w:r w:rsidRPr="00522C79">
        <w:t xml:space="preserve">, </w:t>
      </w:r>
      <w:r w:rsidR="00430CD6">
        <w:t>“</w:t>
      </w:r>
      <w:r w:rsidRPr="00522C79">
        <w:t>Senior Reactor Analyst Training and Qualification Program</w:t>
      </w:r>
      <w:r w:rsidR="00430CD6">
        <w:t>”</w:t>
      </w:r>
      <w:r w:rsidRPr="00522C79">
        <w:t xml:space="preserve"> and based on the results of the qualification board, the board concluded that </w:t>
      </w:r>
      <w:r w:rsidR="00BC29C9" w:rsidRPr="00522C79">
        <w:rPr>
          <w:u w:val="single"/>
        </w:rPr>
        <w:t>[Name of Candidate]</w:t>
      </w:r>
      <w:r w:rsidR="00BC29C9" w:rsidRPr="00522C79">
        <w:t xml:space="preserve"> </w:t>
      </w:r>
      <w:r w:rsidRPr="00522C79">
        <w:t>demonstrated the required knowledge to successfully perform the duties of an SRA.</w:t>
      </w:r>
    </w:p>
    <w:p w14:paraId="07847438" w14:textId="658EB6AC" w:rsidR="00371A9A" w:rsidRDefault="00371A9A" w:rsidP="006B26C8">
      <w:pPr>
        <w:pStyle w:val="BodyText"/>
      </w:pPr>
      <w:r w:rsidRPr="00522C79">
        <w:t xml:space="preserve">Please join me in congratulating </w:t>
      </w:r>
      <w:r w:rsidR="00C374B6" w:rsidRPr="00522C79">
        <w:rPr>
          <w:u w:val="single"/>
        </w:rPr>
        <w:t>[N</w:t>
      </w:r>
      <w:r w:rsidR="00BC29C9" w:rsidRPr="00522C79">
        <w:rPr>
          <w:u w:val="single"/>
        </w:rPr>
        <w:t>ame of Candidate]</w:t>
      </w:r>
      <w:r w:rsidR="00BC29C9" w:rsidRPr="00522C79">
        <w:t xml:space="preserve"> </w:t>
      </w:r>
      <w:r w:rsidRPr="00522C79">
        <w:t>in this significant accomplishment.</w:t>
      </w:r>
    </w:p>
    <w:p w14:paraId="2F02DA59" w14:textId="1B809AAC" w:rsidR="006B26C8" w:rsidRDefault="006B26C8" w:rsidP="006B26C8">
      <w:pPr>
        <w:pStyle w:val="BodyText"/>
      </w:pPr>
    </w:p>
    <w:p w14:paraId="6989F417" w14:textId="68C0951C" w:rsidR="00371A9A" w:rsidRPr="00522C79" w:rsidRDefault="00371A9A" w:rsidP="006B26C8">
      <w:pPr>
        <w:pStyle w:val="BodyText"/>
      </w:pPr>
      <w:r w:rsidRPr="00522C79">
        <w:t>cc:</w:t>
      </w:r>
    </w:p>
    <w:p w14:paraId="2B4AE716" w14:textId="4901F9A0" w:rsidR="00371A9A" w:rsidRDefault="00A55007" w:rsidP="00A55007">
      <w:pPr>
        <w:pStyle w:val="BodyText"/>
        <w:ind w:left="360" w:hanging="360"/>
      </w:pPr>
      <w:r>
        <w:rPr>
          <w:shd w:val="clear" w:color="auto" w:fill="E8EBFA"/>
        </w:rPr>
        <w:fldChar w:fldCharType="begin"/>
      </w:r>
      <w:r>
        <w:rPr>
          <w:shd w:val="clear" w:color="auto" w:fill="E8EBFA"/>
        </w:rPr>
        <w:instrText xml:space="preserve"> HYPERLINK "mailto:TrainingSupport.Resource@nrc.gov" </w:instrText>
      </w:r>
      <w:r>
        <w:rPr>
          <w:shd w:val="clear" w:color="auto" w:fill="E8EBFA"/>
        </w:rPr>
      </w:r>
      <w:r>
        <w:rPr>
          <w:shd w:val="clear" w:color="auto" w:fill="E8EBFA"/>
        </w:rPr>
        <w:fldChar w:fldCharType="separate"/>
      </w:r>
      <w:ins w:id="18" w:author="Author">
        <w:r w:rsidRPr="007B425A">
          <w:rPr>
            <w:rStyle w:val="Hyperlink"/>
            <w:shd w:val="clear" w:color="auto" w:fill="E8EBFA"/>
          </w:rPr>
          <w:t>TrainingSupport.Resource@nrc.gov</w:t>
        </w:r>
      </w:ins>
      <w:r>
        <w:rPr>
          <w:shd w:val="clear" w:color="auto" w:fill="E8EBFA"/>
        </w:rPr>
        <w:fldChar w:fldCharType="end"/>
      </w:r>
      <w:r>
        <w:rPr>
          <w:shd w:val="clear" w:color="auto" w:fill="E8EBFA"/>
        </w:rPr>
        <w:br/>
      </w:r>
      <w:r w:rsidR="00BC29C9" w:rsidRPr="00522C79">
        <w:t>[SRA]</w:t>
      </w:r>
      <w:r w:rsidR="00371A9A" w:rsidRPr="00522C79">
        <w:t>, D</w:t>
      </w:r>
      <w:r w:rsidR="00D7083F">
        <w:t>R</w:t>
      </w:r>
      <w:r w:rsidR="00D65463">
        <w:t>O/IR</w:t>
      </w:r>
      <w:ins w:id="19" w:author="Author">
        <w:r w:rsidR="00EC1E85">
          <w:t>A</w:t>
        </w:r>
      </w:ins>
      <w:r w:rsidR="00D65463">
        <w:t>B</w:t>
      </w:r>
    </w:p>
    <w:p w14:paraId="738FFD59" w14:textId="77777777" w:rsidR="00D46197" w:rsidRDefault="00D46197" w:rsidP="008E5F57">
      <w:pPr>
        <w:pStyle w:val="BodyText"/>
      </w:pPr>
    </w:p>
    <w:p w14:paraId="75F72EAC" w14:textId="77777777" w:rsidR="00D46197" w:rsidRDefault="00D46197" w:rsidP="008E5F57">
      <w:pPr>
        <w:pStyle w:val="BodyText"/>
        <w:sectPr w:rsidR="00D46197" w:rsidSect="00E9153A">
          <w:footerReference w:type="default" r:id="rId12"/>
          <w:pgSz w:w="12240" w:h="15840" w:code="1"/>
          <w:pgMar w:top="1440" w:right="1440" w:bottom="1440" w:left="1440" w:header="720" w:footer="720" w:gutter="0"/>
          <w:pgNumType w:start="1"/>
          <w:cols w:space="720"/>
          <w:noEndnote/>
        </w:sectPr>
      </w:pPr>
    </w:p>
    <w:p w14:paraId="26C679B1" w14:textId="1244E65B" w:rsidR="00D46197" w:rsidRPr="000A202C" w:rsidRDefault="00D46197" w:rsidP="002911E2">
      <w:pPr>
        <w:widowControl/>
        <w:jc w:val="center"/>
        <w:outlineLvl w:val="0"/>
      </w:pPr>
      <w:bookmarkStart w:id="20" w:name="_Toc130999061"/>
      <w:r w:rsidRPr="000A202C">
        <w:rPr>
          <w:bCs/>
        </w:rPr>
        <w:lastRenderedPageBreak/>
        <w:t>Sequence for SRA Qualification Program</w:t>
      </w:r>
      <w:bookmarkEnd w:id="20"/>
    </w:p>
    <w:p w14:paraId="0E0CB74F" w14:textId="77777777" w:rsidR="00BE0BA5" w:rsidRPr="000A202C" w:rsidRDefault="00BE0BA5" w:rsidP="00505BAF">
      <w:pPr>
        <w:framePr w:w="6049" w:h="2228" w:hRule="exact" w:wrap="auto" w:vAnchor="page" w:hAnchor="page" w:x="3106" w:y="1996"/>
        <w:jc w:val="center"/>
      </w:pPr>
      <w:r w:rsidRPr="000A202C">
        <w:rPr>
          <w:bCs/>
          <w:sz w:val="18"/>
          <w:szCs w:val="18"/>
        </w:rPr>
        <w:t>Prerequisites</w:t>
      </w:r>
    </w:p>
    <w:p w14:paraId="18E10CD2" w14:textId="77777777" w:rsidR="00BE0BA5" w:rsidRPr="002A07D3" w:rsidRDefault="00BE0BA5" w:rsidP="00505BAF">
      <w:pPr>
        <w:framePr w:w="6049" w:h="2228" w:hRule="exact" w:wrap="auto" w:vAnchor="page" w:hAnchor="page" w:x="3106" w:y="1996"/>
        <w:rPr>
          <w:sz w:val="18"/>
          <w:szCs w:val="18"/>
        </w:rPr>
      </w:pPr>
      <w:r w:rsidRPr="002A07D3">
        <w:rPr>
          <w:sz w:val="18"/>
          <w:szCs w:val="18"/>
        </w:rPr>
        <w:t>Complete the following ISAs:</w:t>
      </w:r>
    </w:p>
    <w:p w14:paraId="0CB593D5" w14:textId="7845F970" w:rsidR="00BE0BA5" w:rsidRPr="002A07D3" w:rsidRDefault="00BE0BA5" w:rsidP="00505BAF">
      <w:pPr>
        <w:framePr w:w="6049" w:h="2228" w:hRule="exact" w:wrap="auto" w:vAnchor="page" w:hAnchor="page" w:x="3106" w:y="1996"/>
        <w:rPr>
          <w:sz w:val="18"/>
          <w:szCs w:val="18"/>
        </w:rPr>
      </w:pPr>
      <w:r w:rsidRPr="002A07D3">
        <w:rPr>
          <w:sz w:val="18"/>
          <w:szCs w:val="18"/>
        </w:rPr>
        <w:t>ISA-SRA-A Building Your SRA Reference Library</w:t>
      </w:r>
    </w:p>
    <w:p w14:paraId="2CF5070E" w14:textId="77777777" w:rsidR="00BE0BA5" w:rsidRPr="002A07D3" w:rsidRDefault="00BE0BA5" w:rsidP="00505BAF">
      <w:pPr>
        <w:framePr w:w="6049" w:h="2228" w:hRule="exact" w:wrap="auto" w:vAnchor="page" w:hAnchor="page" w:x="3106" w:y="1996"/>
        <w:ind w:left="720" w:hanging="720"/>
        <w:rPr>
          <w:sz w:val="18"/>
          <w:szCs w:val="18"/>
        </w:rPr>
      </w:pPr>
      <w:r w:rsidRPr="002A07D3">
        <w:rPr>
          <w:sz w:val="18"/>
          <w:szCs w:val="18"/>
        </w:rPr>
        <w:t>ISA-SRA-B Review of PRA Principles and NRC Approach to Risk-Informed and Performance-Based Regulation</w:t>
      </w:r>
    </w:p>
    <w:p w14:paraId="4F1C7229" w14:textId="77777777" w:rsidR="00BE0BA5" w:rsidRPr="002A07D3" w:rsidRDefault="00BE0BA5" w:rsidP="00505BAF">
      <w:pPr>
        <w:framePr w:w="6049" w:h="2228" w:hRule="exact" w:wrap="auto" w:vAnchor="page" w:hAnchor="page" w:x="3106" w:y="1996"/>
        <w:ind w:left="720" w:hanging="720"/>
        <w:rPr>
          <w:sz w:val="18"/>
          <w:szCs w:val="18"/>
        </w:rPr>
      </w:pPr>
      <w:r w:rsidRPr="002A07D3">
        <w:rPr>
          <w:sz w:val="18"/>
          <w:szCs w:val="18"/>
        </w:rPr>
        <w:t>ISA-SRA-C Review of Historical NRC Severe Accident Risk Evaluations and the Methodologies used in the Analyses</w:t>
      </w:r>
    </w:p>
    <w:p w14:paraId="11547314" w14:textId="77777777" w:rsidR="00BE0BA5" w:rsidRDefault="00BE0BA5" w:rsidP="00505BAF">
      <w:pPr>
        <w:framePr w:w="6049" w:h="2228" w:hRule="exact" w:wrap="auto" w:vAnchor="page" w:hAnchor="page" w:x="3106" w:y="1996"/>
        <w:rPr>
          <w:sz w:val="18"/>
          <w:szCs w:val="18"/>
        </w:rPr>
      </w:pPr>
      <w:r w:rsidRPr="002A07D3">
        <w:rPr>
          <w:sz w:val="18"/>
          <w:szCs w:val="18"/>
        </w:rPr>
        <w:t>ISA-SRA-D Understanding How Full Scope PRA Models Were Developed</w:t>
      </w:r>
    </w:p>
    <w:p w14:paraId="6FCF741F" w14:textId="77777777" w:rsidR="00BE0BA5" w:rsidRDefault="00BE0BA5" w:rsidP="00505BAF">
      <w:pPr>
        <w:framePr w:w="6049" w:h="2228" w:hRule="exact" w:wrap="auto" w:vAnchor="page" w:hAnchor="page" w:x="3106" w:y="1996"/>
        <w:rPr>
          <w:sz w:val="18"/>
          <w:szCs w:val="18"/>
        </w:rPr>
      </w:pPr>
    </w:p>
    <w:p w14:paraId="04A6A966" w14:textId="77777777" w:rsidR="00BE0BA5" w:rsidRPr="002A07D3" w:rsidRDefault="00BE0BA5" w:rsidP="00505BAF">
      <w:pPr>
        <w:framePr w:w="6049" w:h="2228" w:hRule="exact" w:wrap="auto" w:vAnchor="page" w:hAnchor="page" w:x="3106" w:y="1996"/>
        <w:rPr>
          <w:sz w:val="18"/>
          <w:szCs w:val="18"/>
        </w:rPr>
      </w:pPr>
    </w:p>
    <w:p w14:paraId="08BD6355" w14:textId="77777777" w:rsidR="00D46197" w:rsidRDefault="00BE0BA5" w:rsidP="00505BAF">
      <w:pPr>
        <w:widowControl/>
      </w:pPr>
      <w:r>
        <w:rPr>
          <w:b/>
          <w:bCs/>
          <w:noProof/>
        </w:rPr>
        <mc:AlternateContent>
          <mc:Choice Requires="wps">
            <w:drawing>
              <wp:anchor distT="0" distB="0" distL="114300" distR="114300" simplePos="0" relativeHeight="251658241" behindDoc="1" locked="0" layoutInCell="1" allowOverlap="1" wp14:anchorId="54F3E1FF" wp14:editId="397A45C6">
                <wp:simplePos x="0" y="0"/>
                <wp:positionH relativeFrom="column">
                  <wp:posOffset>857250</wp:posOffset>
                </wp:positionH>
                <wp:positionV relativeFrom="paragraph">
                  <wp:posOffset>12064</wp:posOffset>
                </wp:positionV>
                <wp:extent cx="4171950" cy="1343025"/>
                <wp:effectExtent l="0" t="0" r="19050" b="28575"/>
                <wp:wrapNone/>
                <wp:docPr id="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1950" cy="1343025"/>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14:paraId="05ACD4AE" w14:textId="77777777" w:rsidR="00CF7AE7" w:rsidRPr="00BE0BA5" w:rsidRDefault="00CF7AE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F3E1FF" id="_x0000_t202" coordsize="21600,21600" o:spt="202" path="m,l,21600r21600,l21600,xe">
                <v:stroke joinstyle="miter"/>
                <v:path gradientshapeok="t" o:connecttype="rect"/>
              </v:shapetype>
              <v:shape id="Text Box 19" o:spid="_x0000_s1026" type="#_x0000_t202" style="position:absolute;margin-left:67.5pt;margin-top:.95pt;width:328.5pt;height:105.7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" fillcolor="white [3201]" strokecolor="black [3200]" strokeweight="2pt">
                <v:textbox>
                  <w:txbxContent>
                    <w:p w14:paraId="05ACD4AE" w14:textId="77777777" w:rsidR="00CF7AE7" w:rsidRPr="00BE0BA5" w:rsidRDefault="00CF7AE7"/>
                  </w:txbxContent>
                </v:textbox>
              </v:shape>
            </w:pict>
          </mc:Fallback>
        </mc:AlternateContent>
      </w:r>
    </w:p>
    <w:p w14:paraId="64986CF9" w14:textId="77777777" w:rsidR="00F007D4" w:rsidRDefault="00F007D4" w:rsidP="00505BAF">
      <w:pPr>
        <w:widowControl/>
      </w:pPr>
    </w:p>
    <w:p w14:paraId="46997608" w14:textId="77777777" w:rsidR="00F007D4" w:rsidRDefault="00F007D4" w:rsidP="00505BAF">
      <w:pPr>
        <w:widowControl/>
      </w:pPr>
    </w:p>
    <w:p w14:paraId="0851E820" w14:textId="77777777" w:rsidR="00F007D4" w:rsidRDefault="00F007D4" w:rsidP="00505BAF">
      <w:pPr>
        <w:widowControl/>
      </w:pPr>
    </w:p>
    <w:p w14:paraId="4942D796" w14:textId="77777777" w:rsidR="00201830" w:rsidRDefault="00201830" w:rsidP="00505BAF">
      <w:pPr>
        <w:widowControl/>
      </w:pPr>
    </w:p>
    <w:p w14:paraId="245565AB" w14:textId="77777777" w:rsidR="00201830" w:rsidRDefault="00201830" w:rsidP="00505BAF">
      <w:pPr>
        <w:widowControl/>
      </w:pPr>
    </w:p>
    <w:p w14:paraId="7B2A123B" w14:textId="77777777" w:rsidR="00D46197" w:rsidRDefault="00D46197" w:rsidP="00505BAF">
      <w:pPr>
        <w:widowControl/>
      </w:pPr>
    </w:p>
    <w:p w14:paraId="180A5BB8" w14:textId="77777777" w:rsidR="00D46197" w:rsidRDefault="00E13679" w:rsidP="00505BAF">
      <w:pPr>
        <w:widowControl/>
      </w:pPr>
      <w:r>
        <w:rPr>
          <w:noProof/>
        </w:rPr>
        <mc:AlternateContent>
          <mc:Choice Requires="wps">
            <w:drawing>
              <wp:anchor distT="0" distB="0" distL="114300" distR="114300" simplePos="0" relativeHeight="251658240" behindDoc="0" locked="0" layoutInCell="1" allowOverlap="1" wp14:anchorId="305CB63A" wp14:editId="6FC79C65">
                <wp:simplePos x="0" y="0"/>
                <wp:positionH relativeFrom="margin">
                  <wp:align>center</wp:align>
                </wp:positionH>
                <wp:positionV relativeFrom="paragraph">
                  <wp:posOffset>5604510</wp:posOffset>
                </wp:positionV>
                <wp:extent cx="3581400" cy="500380"/>
                <wp:effectExtent l="0" t="0" r="19050" b="13970"/>
                <wp:wrapNone/>
                <wp:docPr id="1"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0" cy="500380"/>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14:paraId="7178E362" w14:textId="77777777" w:rsidR="00CF7AE7" w:rsidRPr="00F46928" w:rsidRDefault="00CF7AE7" w:rsidP="00266C98">
                            <w:pPr>
                              <w:spacing w:line="210" w:lineRule="exact"/>
                              <w:jc w:val="center"/>
                              <w:rPr>
                                <w:sz w:val="18"/>
                                <w:szCs w:val="18"/>
                              </w:rPr>
                            </w:pPr>
                            <w:r w:rsidRPr="00F46928">
                              <w:rPr>
                                <w:sz w:val="18"/>
                                <w:szCs w:val="18"/>
                              </w:rPr>
                              <w:t>Qualification Board</w:t>
                            </w:r>
                          </w:p>
                          <w:p w14:paraId="45B82A67" w14:textId="77777777" w:rsidR="00CF7AE7" w:rsidRPr="00F46928" w:rsidRDefault="00CF7AE7" w:rsidP="00266C98">
                            <w:pPr>
                              <w:spacing w:line="210" w:lineRule="exact"/>
                              <w:jc w:val="center"/>
                              <w:rPr>
                                <w:sz w:val="18"/>
                                <w:szCs w:val="18"/>
                              </w:rPr>
                            </w:pPr>
                            <w:r w:rsidRPr="00F46928">
                              <w:rPr>
                                <w:sz w:val="18"/>
                                <w:szCs w:val="18"/>
                              </w:rPr>
                              <w:t>Full SRA Qualification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5CB63A" id="Text Box 33" o:spid="_x0000_s1027" type="#_x0000_t202" style="position:absolute;margin-left:0;margin-top:441.3pt;width:282pt;height:39.4pt;z-index:2516582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" fillcolor="white [3201]" strokecolor="black [3200]" strokeweight="2pt">
                <v:textbox>
                  <w:txbxContent>
                    <w:p w14:paraId="7178E362" w14:textId="77777777" w:rsidR="00CF7AE7" w:rsidRPr="00F46928" w:rsidRDefault="00CF7AE7" w:rsidP="00266C98">
                      <w:pPr>
                        <w:spacing w:line="210" w:lineRule="exact"/>
                        <w:jc w:val="center"/>
                        <w:rPr>
                          <w:sz w:val="18"/>
                          <w:szCs w:val="18"/>
                        </w:rPr>
                      </w:pPr>
                      <w:r w:rsidRPr="00F46928">
                        <w:rPr>
                          <w:sz w:val="18"/>
                          <w:szCs w:val="18"/>
                        </w:rPr>
                        <w:t>Qualification Board</w:t>
                      </w:r>
                    </w:p>
                    <w:p w14:paraId="45B82A67" w14:textId="77777777" w:rsidR="00CF7AE7" w:rsidRPr="00F46928" w:rsidRDefault="00CF7AE7" w:rsidP="00266C98">
                      <w:pPr>
                        <w:spacing w:line="210" w:lineRule="exact"/>
                        <w:jc w:val="center"/>
                        <w:rPr>
                          <w:sz w:val="18"/>
                          <w:szCs w:val="18"/>
                        </w:rPr>
                      </w:pPr>
                      <w:r w:rsidRPr="00F46928">
                        <w:rPr>
                          <w:sz w:val="18"/>
                          <w:szCs w:val="18"/>
                        </w:rPr>
                        <w:t>Full SRA Qualification</w:t>
                      </w:r>
                    </w:p>
                  </w:txbxContent>
                </v:textbox>
                <w10:wrap anchorx="margin"/>
              </v:shape>
            </w:pict>
          </mc:Fallback>
        </mc:AlternateContent>
      </w:r>
      <w:r>
        <w:rPr>
          <w:noProof/>
        </w:rPr>
        <mc:AlternateContent>
          <mc:Choice Requires="wps">
            <w:drawing>
              <wp:anchor distT="0" distB="0" distL="114300" distR="114300" simplePos="0" relativeHeight="251658242" behindDoc="1" locked="0" layoutInCell="1" allowOverlap="1" wp14:anchorId="57C7B9EA" wp14:editId="24341D27">
                <wp:simplePos x="0" y="0"/>
                <wp:positionH relativeFrom="column">
                  <wp:posOffset>-290195</wp:posOffset>
                </wp:positionH>
                <wp:positionV relativeFrom="paragraph">
                  <wp:posOffset>236220</wp:posOffset>
                </wp:positionV>
                <wp:extent cx="6705600" cy="5181600"/>
                <wp:effectExtent l="0" t="0" r="19050" b="19050"/>
                <wp:wrapNone/>
                <wp:docPr id="2"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5600" cy="5181600"/>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14:paraId="2EF9D53D" w14:textId="54381943" w:rsidR="00CF7AE7" w:rsidRPr="00BE0BA5" w:rsidRDefault="00CF7AE7" w:rsidP="007653CA">
                            <w:pPr>
                              <w:spacing w:line="240" w:lineRule="exact"/>
                              <w:jc w:val="center"/>
                            </w:pPr>
                            <w:r w:rsidRPr="00BE0BA5">
                              <w:t>Course work and ISAs can be completed concurrently provided all prerequisites have been met. On-the-job tasks must be completed during NRR/AP</w:t>
                            </w:r>
                            <w:ins w:id="21" w:author="Author">
                              <w:r>
                                <w:t>OB</w:t>
                              </w:r>
                            </w:ins>
                            <w:r w:rsidRPr="00BE0BA5">
                              <w:t xml:space="preserve"> or Regional Office Rotations.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C7B9EA" id="Text Box 28" o:spid="_x0000_s1028" type="#_x0000_t202" style="position:absolute;margin-left:-22.85pt;margin-top:18.6pt;width:528pt;height:408pt;z-index:-2516582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" fillcolor="white [3201]" strokecolor="black [3200]" strokeweight="2pt">
                <v:textbox>
                  <w:txbxContent>
                    <w:p w14:paraId="2EF9D53D" w14:textId="54381943" w:rsidR="00CF7AE7" w:rsidRPr="00BE0BA5" w:rsidRDefault="00CF7AE7" w:rsidP="007653CA">
                      <w:pPr>
                        <w:spacing w:line="240" w:lineRule="exact"/>
                        <w:jc w:val="center"/>
                      </w:pPr>
                      <w:r w:rsidRPr="00BE0BA5">
                        <w:t>Course work and ISAs can be completed concurrently provided all prerequisites have been met. On-the-job tasks must be completed during NRR/AP</w:t>
                      </w:r>
                      <w:ins w:id="22" w:author="Author">
                        <w:r>
                          <w:t>OB</w:t>
                        </w:r>
                      </w:ins>
                      <w:r w:rsidRPr="00BE0BA5">
                        <w:t xml:space="preserve"> or Regional Office Rotations.</w:t>
                      </w:r>
                    </w:p>
                  </w:txbxContent>
                </v:textbox>
              </v:shape>
            </w:pict>
          </mc:Fallback>
        </mc:AlternateContent>
      </w:r>
    </w:p>
    <w:p w14:paraId="606D661A" w14:textId="77777777" w:rsidR="00D46197" w:rsidRDefault="00D46197" w:rsidP="00505BAF">
      <w:pPr>
        <w:widowControl/>
      </w:pPr>
    </w:p>
    <w:p w14:paraId="5FF2DF7E" w14:textId="77777777" w:rsidR="00E13679" w:rsidRDefault="00E13679" w:rsidP="00505BAF">
      <w:pPr>
        <w:widowControl/>
      </w:pPr>
    </w:p>
    <w:p w14:paraId="0374BBC5" w14:textId="77777777" w:rsidR="00E13679" w:rsidRDefault="00E13679" w:rsidP="00505BAF">
      <w:pPr>
        <w:widowControl/>
      </w:pPr>
    </w:p>
    <w:p w14:paraId="3054239F" w14:textId="77777777" w:rsidR="00E73B03" w:rsidRPr="002F4264" w:rsidRDefault="00E73B03" w:rsidP="00505BAF">
      <w:pPr>
        <w:framePr w:w="3217" w:h="4638" w:hRule="exact" w:wrap="auto" w:vAnchor="page" w:hAnchor="page" w:x="1501" w:y="4876"/>
        <w:pBdr>
          <w:top w:val="single" w:sz="8" w:space="20" w:color="000000"/>
          <w:left w:val="single" w:sz="8" w:space="4" w:color="000000"/>
          <w:bottom w:val="single" w:sz="8" w:space="1" w:color="000000"/>
          <w:right w:val="single" w:sz="8" w:space="4" w:color="000000"/>
        </w:pBdr>
        <w:jc w:val="center"/>
        <w:rPr>
          <w:bCs/>
          <w:sz w:val="18"/>
          <w:szCs w:val="18"/>
        </w:rPr>
      </w:pPr>
      <w:r w:rsidRPr="002F4264">
        <w:rPr>
          <w:bCs/>
          <w:sz w:val="18"/>
          <w:szCs w:val="18"/>
          <w:u w:val="single"/>
        </w:rPr>
        <w:t>Courses</w:t>
      </w:r>
    </w:p>
    <w:p w14:paraId="26E7674D" w14:textId="77777777" w:rsidR="00E73B03" w:rsidRPr="002F4264" w:rsidRDefault="00E73B03" w:rsidP="00505BAF">
      <w:pPr>
        <w:framePr w:w="3217" w:h="4638" w:hRule="exact" w:wrap="auto" w:vAnchor="page" w:hAnchor="page" w:x="1501" w:y="4876"/>
        <w:pBdr>
          <w:top w:val="single" w:sz="8" w:space="20" w:color="000000"/>
          <w:left w:val="single" w:sz="8" w:space="4" w:color="000000"/>
          <w:bottom w:val="single" w:sz="8" w:space="1" w:color="000000"/>
          <w:right w:val="single" w:sz="8" w:space="4" w:color="000000"/>
        </w:pBdr>
        <w:rPr>
          <w:sz w:val="18"/>
          <w:szCs w:val="18"/>
        </w:rPr>
      </w:pPr>
    </w:p>
    <w:p w14:paraId="1672B4F7" w14:textId="77777777" w:rsidR="00E73B03" w:rsidRPr="002F4264" w:rsidRDefault="00E73B03" w:rsidP="00505BAF">
      <w:pPr>
        <w:framePr w:w="3217" w:h="4638" w:hRule="exact" w:wrap="auto" w:vAnchor="page" w:hAnchor="page" w:x="1501" w:y="4876"/>
        <w:pBdr>
          <w:top w:val="single" w:sz="8" w:space="20" w:color="000000"/>
          <w:left w:val="single" w:sz="8" w:space="4" w:color="000000"/>
          <w:bottom w:val="single" w:sz="8" w:space="1" w:color="000000"/>
          <w:right w:val="single" w:sz="8" w:space="4" w:color="000000"/>
        </w:pBdr>
        <w:rPr>
          <w:sz w:val="18"/>
          <w:szCs w:val="18"/>
        </w:rPr>
      </w:pPr>
      <w:r w:rsidRPr="002F4264">
        <w:rPr>
          <w:sz w:val="18"/>
          <w:szCs w:val="18"/>
        </w:rPr>
        <w:t>Full Series - Both BWR and PWR</w:t>
      </w:r>
    </w:p>
    <w:p w14:paraId="49951FDA" w14:textId="3F48877C" w:rsidR="00E73B03" w:rsidRDefault="00E73B03" w:rsidP="00505BAF">
      <w:pPr>
        <w:framePr w:w="3217" w:h="4638" w:hRule="exact" w:wrap="auto" w:vAnchor="page" w:hAnchor="page" w:x="1501" w:y="4876"/>
        <w:pBdr>
          <w:top w:val="single" w:sz="8" w:space="20" w:color="000000"/>
          <w:left w:val="single" w:sz="8" w:space="4" w:color="000000"/>
          <w:bottom w:val="single" w:sz="8" w:space="1" w:color="000000"/>
          <w:right w:val="single" w:sz="8" w:space="4" w:color="000000"/>
        </w:pBdr>
        <w:rPr>
          <w:sz w:val="18"/>
          <w:szCs w:val="18"/>
        </w:rPr>
      </w:pPr>
      <w:r>
        <w:rPr>
          <w:sz w:val="18"/>
          <w:szCs w:val="18"/>
        </w:rPr>
        <w:t>P-102 Bayesian Inference in Risk Assessment</w:t>
      </w:r>
    </w:p>
    <w:p w14:paraId="78F3C9E8" w14:textId="69636958" w:rsidR="00E73B03" w:rsidRDefault="00E73B03" w:rsidP="00505BAF">
      <w:pPr>
        <w:framePr w:w="3217" w:h="4638" w:hRule="exact" w:wrap="auto" w:vAnchor="page" w:hAnchor="page" w:x="1501" w:y="4876"/>
        <w:pBdr>
          <w:top w:val="single" w:sz="8" w:space="20" w:color="000000"/>
          <w:left w:val="single" w:sz="8" w:space="4" w:color="000000"/>
          <w:bottom w:val="single" w:sz="8" w:space="1" w:color="000000"/>
          <w:right w:val="single" w:sz="8" w:space="4" w:color="000000"/>
        </w:pBdr>
        <w:rPr>
          <w:sz w:val="18"/>
          <w:szCs w:val="18"/>
        </w:rPr>
      </w:pPr>
      <w:r>
        <w:rPr>
          <w:sz w:val="18"/>
          <w:szCs w:val="18"/>
        </w:rPr>
        <w:t>P-200 Modeling Techniques</w:t>
      </w:r>
    </w:p>
    <w:p w14:paraId="3B95AFB5" w14:textId="4F130422" w:rsidR="00E73B03" w:rsidRDefault="00E73B03" w:rsidP="00505BAF">
      <w:pPr>
        <w:framePr w:w="3217" w:h="4638" w:hRule="exact" w:wrap="auto" w:vAnchor="page" w:hAnchor="page" w:x="1501" w:y="4876"/>
        <w:pBdr>
          <w:top w:val="single" w:sz="8" w:space="20" w:color="000000"/>
          <w:left w:val="single" w:sz="8" w:space="4" w:color="000000"/>
          <w:bottom w:val="single" w:sz="8" w:space="1" w:color="000000"/>
          <w:right w:val="single" w:sz="8" w:space="4" w:color="000000"/>
        </w:pBdr>
        <w:rPr>
          <w:sz w:val="18"/>
          <w:szCs w:val="18"/>
        </w:rPr>
      </w:pPr>
      <w:r>
        <w:rPr>
          <w:sz w:val="18"/>
          <w:szCs w:val="18"/>
        </w:rPr>
        <w:t>P-203 Human Reliability Analysis</w:t>
      </w:r>
    </w:p>
    <w:p w14:paraId="78829847" w14:textId="27926BF6" w:rsidR="00E73B03" w:rsidRDefault="00E73B03" w:rsidP="00505BAF">
      <w:pPr>
        <w:framePr w:w="3217" w:h="4638" w:hRule="exact" w:wrap="auto" w:vAnchor="page" w:hAnchor="page" w:x="1501" w:y="4876"/>
        <w:pBdr>
          <w:top w:val="single" w:sz="8" w:space="20" w:color="000000"/>
          <w:left w:val="single" w:sz="8" w:space="4" w:color="000000"/>
          <w:bottom w:val="single" w:sz="8" w:space="1" w:color="000000"/>
          <w:right w:val="single" w:sz="8" w:space="4" w:color="000000"/>
        </w:pBdr>
        <w:rPr>
          <w:sz w:val="18"/>
          <w:szCs w:val="18"/>
        </w:rPr>
      </w:pPr>
      <w:r>
        <w:rPr>
          <w:sz w:val="18"/>
          <w:szCs w:val="18"/>
        </w:rPr>
        <w:t>P-302 Risk Assessment in Event</w:t>
      </w:r>
    </w:p>
    <w:p w14:paraId="4518E0B7" w14:textId="77777777" w:rsidR="00E73B03" w:rsidRDefault="00E73B03" w:rsidP="00505BAF">
      <w:pPr>
        <w:framePr w:w="3217" w:h="4638" w:hRule="exact" w:wrap="auto" w:vAnchor="page" w:hAnchor="page" w:x="1501" w:y="4876"/>
        <w:pBdr>
          <w:top w:val="single" w:sz="8" w:space="20" w:color="000000"/>
          <w:left w:val="single" w:sz="8" w:space="4" w:color="000000"/>
          <w:bottom w:val="single" w:sz="8" w:space="1" w:color="000000"/>
          <w:right w:val="single" w:sz="8" w:space="4" w:color="000000"/>
        </w:pBdr>
        <w:ind w:firstLine="720"/>
        <w:rPr>
          <w:sz w:val="18"/>
          <w:szCs w:val="18"/>
        </w:rPr>
      </w:pPr>
      <w:r>
        <w:rPr>
          <w:sz w:val="18"/>
          <w:szCs w:val="18"/>
        </w:rPr>
        <w:t>Evaluation</w:t>
      </w:r>
    </w:p>
    <w:p w14:paraId="6671AF4F" w14:textId="37448D84" w:rsidR="00E73B03" w:rsidRDefault="00E73B03" w:rsidP="00505BAF">
      <w:pPr>
        <w:framePr w:w="3217" w:h="4638" w:hRule="exact" w:wrap="auto" w:vAnchor="page" w:hAnchor="page" w:x="1501" w:y="4876"/>
        <w:pBdr>
          <w:top w:val="single" w:sz="8" w:space="20" w:color="000000"/>
          <w:left w:val="single" w:sz="8" w:space="4" w:color="000000"/>
          <w:bottom w:val="single" w:sz="8" w:space="1" w:color="000000"/>
          <w:right w:val="single" w:sz="8" w:space="4" w:color="000000"/>
        </w:pBdr>
        <w:ind w:left="720" w:hanging="720"/>
        <w:rPr>
          <w:sz w:val="18"/>
          <w:szCs w:val="18"/>
        </w:rPr>
      </w:pPr>
      <w:r>
        <w:rPr>
          <w:sz w:val="18"/>
          <w:szCs w:val="18"/>
        </w:rPr>
        <w:t>P-111 PRA Technology and Regulatory Perspective</w:t>
      </w:r>
    </w:p>
    <w:p w14:paraId="325F59F1" w14:textId="5BF5CFED" w:rsidR="00E73B03" w:rsidRDefault="00E73B03" w:rsidP="00505BAF">
      <w:pPr>
        <w:framePr w:w="3217" w:h="4638" w:hRule="exact" w:wrap="auto" w:vAnchor="page" w:hAnchor="page" w:x="1501" w:y="4876"/>
        <w:pBdr>
          <w:top w:val="single" w:sz="8" w:space="20" w:color="000000"/>
          <w:left w:val="single" w:sz="8" w:space="4" w:color="000000"/>
          <w:bottom w:val="single" w:sz="8" w:space="1" w:color="000000"/>
          <w:right w:val="single" w:sz="8" w:space="4" w:color="000000"/>
        </w:pBdr>
        <w:rPr>
          <w:sz w:val="18"/>
          <w:szCs w:val="18"/>
        </w:rPr>
      </w:pPr>
      <w:r>
        <w:rPr>
          <w:sz w:val="18"/>
          <w:szCs w:val="18"/>
        </w:rPr>
        <w:t>P-201 SAPHIRE</w:t>
      </w:r>
    </w:p>
    <w:p w14:paraId="0F0A5024" w14:textId="1E54BA77" w:rsidR="00E73B03" w:rsidRDefault="00E73B03" w:rsidP="00505BAF">
      <w:pPr>
        <w:framePr w:w="3217" w:h="4638" w:hRule="exact" w:wrap="auto" w:vAnchor="page" w:hAnchor="page" w:x="1501" w:y="4876"/>
        <w:pBdr>
          <w:top w:val="single" w:sz="8" w:space="20" w:color="000000"/>
          <w:left w:val="single" w:sz="8" w:space="4" w:color="000000"/>
          <w:bottom w:val="single" w:sz="8" w:space="1" w:color="000000"/>
          <w:right w:val="single" w:sz="8" w:space="4" w:color="000000"/>
        </w:pBdr>
        <w:rPr>
          <w:sz w:val="18"/>
          <w:szCs w:val="18"/>
        </w:rPr>
      </w:pPr>
      <w:r>
        <w:rPr>
          <w:sz w:val="18"/>
          <w:szCs w:val="18"/>
        </w:rPr>
        <w:t>P-202 Advanced SAPHIRE</w:t>
      </w:r>
    </w:p>
    <w:p w14:paraId="19B12389" w14:textId="33823335" w:rsidR="00E73B03" w:rsidRDefault="00E73B03" w:rsidP="00505BAF">
      <w:pPr>
        <w:framePr w:w="3217" w:h="4638" w:hRule="exact" w:wrap="auto" w:vAnchor="page" w:hAnchor="page" w:x="1501" w:y="4876"/>
        <w:pBdr>
          <w:top w:val="single" w:sz="8" w:space="20" w:color="000000"/>
          <w:left w:val="single" w:sz="8" w:space="4" w:color="000000"/>
          <w:bottom w:val="single" w:sz="8" w:space="1" w:color="000000"/>
          <w:right w:val="single" w:sz="8" w:space="4" w:color="000000"/>
        </w:pBdr>
        <w:rPr>
          <w:sz w:val="18"/>
          <w:szCs w:val="18"/>
        </w:rPr>
      </w:pPr>
      <w:r>
        <w:rPr>
          <w:sz w:val="18"/>
          <w:szCs w:val="18"/>
        </w:rPr>
        <w:t>P-204 External Events</w:t>
      </w:r>
    </w:p>
    <w:p w14:paraId="3BAD09EC" w14:textId="3000AC2B" w:rsidR="00E73B03" w:rsidRDefault="00E73B03" w:rsidP="00505BAF">
      <w:pPr>
        <w:framePr w:w="3217" w:h="4638" w:hRule="exact" w:wrap="auto" w:vAnchor="page" w:hAnchor="page" w:x="1501" w:y="4876"/>
        <w:pBdr>
          <w:top w:val="single" w:sz="8" w:space="20" w:color="000000"/>
          <w:left w:val="single" w:sz="8" w:space="4" w:color="000000"/>
          <w:bottom w:val="single" w:sz="8" w:space="1" w:color="000000"/>
          <w:right w:val="single" w:sz="8" w:space="4" w:color="000000"/>
        </w:pBdr>
        <w:ind w:left="540" w:hanging="540"/>
        <w:rPr>
          <w:sz w:val="18"/>
          <w:szCs w:val="18"/>
        </w:rPr>
      </w:pPr>
      <w:r>
        <w:rPr>
          <w:sz w:val="18"/>
          <w:szCs w:val="18"/>
        </w:rPr>
        <w:t>P-300 Accident Progression Analysis or R-800 Perspectives on Reactor Safety</w:t>
      </w:r>
    </w:p>
    <w:p w14:paraId="786283B0" w14:textId="77777777" w:rsidR="00E73B03" w:rsidRPr="002F4264" w:rsidRDefault="00E73B03" w:rsidP="00505BAF">
      <w:pPr>
        <w:framePr w:w="6006" w:h="4599" w:hRule="exact" w:wrap="auto" w:vAnchor="page" w:hAnchor="page" w:x="5251" w:y="4876"/>
        <w:pBdr>
          <w:top w:val="single" w:sz="8" w:space="20" w:color="000000"/>
          <w:left w:val="single" w:sz="8" w:space="4" w:color="000000"/>
          <w:bottom w:val="single" w:sz="8" w:space="1" w:color="000000"/>
          <w:right w:val="single" w:sz="8" w:space="4" w:color="000000"/>
        </w:pBdr>
        <w:jc w:val="center"/>
        <w:rPr>
          <w:sz w:val="18"/>
          <w:szCs w:val="18"/>
        </w:rPr>
      </w:pPr>
      <w:r w:rsidRPr="002F4264">
        <w:rPr>
          <w:bCs/>
          <w:sz w:val="18"/>
          <w:szCs w:val="18"/>
          <w:u w:val="single"/>
        </w:rPr>
        <w:t>Individual Study Activities</w:t>
      </w:r>
    </w:p>
    <w:p w14:paraId="7662F8C9" w14:textId="77777777" w:rsidR="00E73B03" w:rsidRDefault="00E73B03" w:rsidP="00505BAF">
      <w:pPr>
        <w:framePr w:w="6006" w:h="4599" w:hRule="exact" w:wrap="auto" w:vAnchor="page" w:hAnchor="page" w:x="5251" w:y="4876"/>
        <w:pBdr>
          <w:top w:val="single" w:sz="8" w:space="20" w:color="000000"/>
          <w:left w:val="single" w:sz="8" w:space="4" w:color="000000"/>
          <w:bottom w:val="single" w:sz="8" w:space="1" w:color="000000"/>
          <w:right w:val="single" w:sz="8" w:space="4" w:color="000000"/>
        </w:pBdr>
        <w:rPr>
          <w:sz w:val="18"/>
          <w:szCs w:val="18"/>
        </w:rPr>
      </w:pPr>
    </w:p>
    <w:p w14:paraId="4DEF2EFB" w14:textId="77777777" w:rsidR="00E73B03" w:rsidRDefault="00E73B03" w:rsidP="00505BAF">
      <w:pPr>
        <w:framePr w:w="6006" w:h="4599" w:hRule="exact" w:wrap="auto" w:vAnchor="page" w:hAnchor="page" w:x="5251" w:y="4876"/>
        <w:pBdr>
          <w:top w:val="single" w:sz="8" w:space="20" w:color="000000"/>
          <w:left w:val="single" w:sz="8" w:space="4" w:color="000000"/>
          <w:bottom w:val="single" w:sz="8" w:space="1" w:color="000000"/>
          <w:right w:val="single" w:sz="8" w:space="4" w:color="000000"/>
        </w:pBdr>
        <w:tabs>
          <w:tab w:val="left" w:pos="-1440"/>
        </w:tabs>
        <w:rPr>
          <w:sz w:val="18"/>
          <w:szCs w:val="18"/>
        </w:rPr>
      </w:pPr>
      <w:r>
        <w:rPr>
          <w:sz w:val="18"/>
          <w:szCs w:val="18"/>
        </w:rPr>
        <w:t xml:space="preserve">(ISA-SRA-1) </w:t>
      </w:r>
      <w:r>
        <w:rPr>
          <w:sz w:val="18"/>
          <w:szCs w:val="18"/>
        </w:rPr>
        <w:tab/>
        <w:t>Significance Determination Process and Its Basis</w:t>
      </w:r>
    </w:p>
    <w:p w14:paraId="6BEA25AD" w14:textId="77777777" w:rsidR="00E73B03" w:rsidRDefault="00E73B03" w:rsidP="00505BAF">
      <w:pPr>
        <w:framePr w:w="6006" w:h="4599" w:hRule="exact" w:wrap="auto" w:vAnchor="page" w:hAnchor="page" w:x="5251" w:y="4876"/>
        <w:pBdr>
          <w:top w:val="single" w:sz="8" w:space="20" w:color="000000"/>
          <w:left w:val="single" w:sz="8" w:space="4" w:color="000000"/>
          <w:bottom w:val="single" w:sz="8" w:space="1" w:color="000000"/>
          <w:right w:val="single" w:sz="8" w:space="4" w:color="000000"/>
        </w:pBdr>
        <w:tabs>
          <w:tab w:val="left" w:pos="-1440"/>
        </w:tabs>
        <w:rPr>
          <w:sz w:val="18"/>
          <w:szCs w:val="18"/>
        </w:rPr>
      </w:pPr>
      <w:r>
        <w:rPr>
          <w:sz w:val="18"/>
          <w:szCs w:val="18"/>
        </w:rPr>
        <w:t>(ISA-SRA-2)</w:t>
      </w:r>
      <w:r>
        <w:rPr>
          <w:sz w:val="18"/>
          <w:szCs w:val="18"/>
        </w:rPr>
        <w:tab/>
        <w:t>Limitations of Licensee PRAs</w:t>
      </w:r>
    </w:p>
    <w:p w14:paraId="10B45D87" w14:textId="77777777" w:rsidR="00E73B03" w:rsidRDefault="00E73B03" w:rsidP="00505BAF">
      <w:pPr>
        <w:framePr w:w="6006" w:h="4599" w:hRule="exact" w:wrap="auto" w:vAnchor="page" w:hAnchor="page" w:x="5251" w:y="4876"/>
        <w:pBdr>
          <w:top w:val="single" w:sz="8" w:space="20" w:color="000000"/>
          <w:left w:val="single" w:sz="8" w:space="4" w:color="000000"/>
          <w:bottom w:val="single" w:sz="8" w:space="1" w:color="000000"/>
          <w:right w:val="single" w:sz="8" w:space="4" w:color="000000"/>
        </w:pBdr>
        <w:tabs>
          <w:tab w:val="left" w:pos="-1440"/>
        </w:tabs>
        <w:rPr>
          <w:sz w:val="18"/>
          <w:szCs w:val="18"/>
        </w:rPr>
      </w:pPr>
      <w:r>
        <w:rPr>
          <w:sz w:val="18"/>
          <w:szCs w:val="18"/>
        </w:rPr>
        <w:t>(ISA-SRA-3)</w:t>
      </w:r>
      <w:r>
        <w:rPr>
          <w:sz w:val="18"/>
          <w:szCs w:val="18"/>
        </w:rPr>
        <w:tab/>
        <w:t>PRA Quality Initiative</w:t>
      </w:r>
    </w:p>
    <w:p w14:paraId="7274CB4C" w14:textId="77777777" w:rsidR="00E73B03" w:rsidRDefault="00E73B03" w:rsidP="00505BAF">
      <w:pPr>
        <w:framePr w:w="6006" w:h="4599" w:hRule="exact" w:wrap="auto" w:vAnchor="page" w:hAnchor="page" w:x="5251" w:y="4876"/>
        <w:pBdr>
          <w:top w:val="single" w:sz="8" w:space="20" w:color="000000"/>
          <w:left w:val="single" w:sz="8" w:space="4" w:color="000000"/>
          <w:bottom w:val="single" w:sz="8" w:space="1" w:color="000000"/>
          <w:right w:val="single" w:sz="8" w:space="4" w:color="000000"/>
        </w:pBdr>
        <w:tabs>
          <w:tab w:val="left" w:pos="-1440"/>
        </w:tabs>
        <w:rPr>
          <w:sz w:val="18"/>
          <w:szCs w:val="18"/>
        </w:rPr>
      </w:pPr>
      <w:r>
        <w:rPr>
          <w:sz w:val="18"/>
          <w:szCs w:val="18"/>
        </w:rPr>
        <w:t>(ISA-SRA-4)</w:t>
      </w:r>
      <w:r>
        <w:rPr>
          <w:sz w:val="18"/>
          <w:szCs w:val="18"/>
        </w:rPr>
        <w:tab/>
        <w:t>IPEEE Lessons Learned</w:t>
      </w:r>
    </w:p>
    <w:p w14:paraId="05A818DA" w14:textId="77777777" w:rsidR="00E73B03" w:rsidRDefault="00E73B03" w:rsidP="00505BAF">
      <w:pPr>
        <w:framePr w:w="6006" w:h="4599" w:hRule="exact" w:wrap="auto" w:vAnchor="page" w:hAnchor="page" w:x="5251" w:y="4876"/>
        <w:pBdr>
          <w:top w:val="single" w:sz="8" w:space="20" w:color="000000"/>
          <w:left w:val="single" w:sz="8" w:space="4" w:color="000000"/>
          <w:bottom w:val="single" w:sz="8" w:space="1" w:color="000000"/>
          <w:right w:val="single" w:sz="8" w:space="4" w:color="000000"/>
        </w:pBdr>
        <w:tabs>
          <w:tab w:val="left" w:pos="-1440"/>
          <w:tab w:val="left" w:pos="1440"/>
        </w:tabs>
        <w:rPr>
          <w:sz w:val="18"/>
          <w:szCs w:val="18"/>
        </w:rPr>
      </w:pPr>
      <w:r>
        <w:rPr>
          <w:sz w:val="18"/>
          <w:szCs w:val="18"/>
        </w:rPr>
        <w:t>(ISA-SRA-5)</w:t>
      </w:r>
      <w:r>
        <w:rPr>
          <w:sz w:val="18"/>
          <w:szCs w:val="18"/>
        </w:rPr>
        <w:tab/>
        <w:t>Understanding How EPRI Documents are Used by</w:t>
      </w:r>
      <w:r>
        <w:rPr>
          <w:sz w:val="18"/>
          <w:szCs w:val="18"/>
        </w:rPr>
        <w:tab/>
        <w:t>Licensees</w:t>
      </w:r>
    </w:p>
    <w:p w14:paraId="1CCE0896" w14:textId="77777777" w:rsidR="00E73B03" w:rsidRDefault="00E73B03" w:rsidP="00505BAF">
      <w:pPr>
        <w:framePr w:w="6006" w:h="4599" w:hRule="exact" w:wrap="auto" w:vAnchor="page" w:hAnchor="page" w:x="5251" w:y="4876"/>
        <w:pBdr>
          <w:top w:val="single" w:sz="8" w:space="20" w:color="000000"/>
          <w:left w:val="single" w:sz="8" w:space="4" w:color="000000"/>
          <w:bottom w:val="single" w:sz="8" w:space="1" w:color="000000"/>
          <w:right w:val="single" w:sz="8" w:space="4" w:color="000000"/>
        </w:pBdr>
        <w:tabs>
          <w:tab w:val="left" w:pos="-1440"/>
        </w:tabs>
        <w:rPr>
          <w:sz w:val="18"/>
          <w:szCs w:val="18"/>
        </w:rPr>
      </w:pPr>
      <w:r>
        <w:rPr>
          <w:sz w:val="18"/>
          <w:szCs w:val="18"/>
        </w:rPr>
        <w:t>(ISA-SRA-6)</w:t>
      </w:r>
      <w:r>
        <w:rPr>
          <w:sz w:val="18"/>
          <w:szCs w:val="18"/>
        </w:rPr>
        <w:tab/>
        <w:t>Overview of Shutdown Risk</w:t>
      </w:r>
    </w:p>
    <w:p w14:paraId="272C2E79" w14:textId="77777777" w:rsidR="00E73B03" w:rsidRDefault="00E73B03" w:rsidP="00505BAF">
      <w:pPr>
        <w:framePr w:w="6006" w:h="4599" w:hRule="exact" w:wrap="auto" w:vAnchor="page" w:hAnchor="page" w:x="5251" w:y="4876"/>
        <w:pBdr>
          <w:top w:val="single" w:sz="8" w:space="20" w:color="000000"/>
          <w:left w:val="single" w:sz="8" w:space="4" w:color="000000"/>
          <w:bottom w:val="single" w:sz="8" w:space="1" w:color="000000"/>
          <w:right w:val="single" w:sz="8" w:space="4" w:color="000000"/>
        </w:pBdr>
        <w:tabs>
          <w:tab w:val="left" w:pos="-1440"/>
        </w:tabs>
        <w:rPr>
          <w:sz w:val="18"/>
          <w:szCs w:val="18"/>
        </w:rPr>
      </w:pPr>
      <w:r>
        <w:rPr>
          <w:sz w:val="18"/>
          <w:szCs w:val="18"/>
        </w:rPr>
        <w:t>(ISA-SRA-7)</w:t>
      </w:r>
      <w:r>
        <w:rPr>
          <w:sz w:val="18"/>
          <w:szCs w:val="18"/>
        </w:rPr>
        <w:tab/>
        <w:t>Emergency Operating Procedure Guidance</w:t>
      </w:r>
    </w:p>
    <w:p w14:paraId="64FF9279" w14:textId="77777777" w:rsidR="00E73B03" w:rsidRDefault="00E73B03" w:rsidP="00505BAF">
      <w:pPr>
        <w:framePr w:w="6006" w:h="4599" w:hRule="exact" w:wrap="auto" w:vAnchor="page" w:hAnchor="page" w:x="5251" w:y="4876"/>
        <w:pBdr>
          <w:top w:val="single" w:sz="8" w:space="20" w:color="000000"/>
          <w:left w:val="single" w:sz="8" w:space="4" w:color="000000"/>
          <w:bottom w:val="single" w:sz="8" w:space="1" w:color="000000"/>
          <w:right w:val="single" w:sz="8" w:space="4" w:color="000000"/>
        </w:pBdr>
        <w:tabs>
          <w:tab w:val="left" w:pos="-1440"/>
        </w:tabs>
        <w:ind w:left="1440" w:hanging="1440"/>
        <w:rPr>
          <w:sz w:val="18"/>
          <w:szCs w:val="18"/>
        </w:rPr>
      </w:pPr>
      <w:r>
        <w:rPr>
          <w:sz w:val="18"/>
          <w:szCs w:val="18"/>
        </w:rPr>
        <w:t>(ISA-SRA-8)</w:t>
      </w:r>
      <w:r>
        <w:rPr>
          <w:sz w:val="18"/>
          <w:szCs w:val="18"/>
        </w:rPr>
        <w:tab/>
        <w:t>Management Directive 8.3, “NRC Incident Investigation Program”</w:t>
      </w:r>
    </w:p>
    <w:p w14:paraId="3BA326D7" w14:textId="77777777" w:rsidR="00E73B03" w:rsidRDefault="00E73B03" w:rsidP="00505BAF">
      <w:pPr>
        <w:framePr w:w="6006" w:h="4599" w:hRule="exact" w:wrap="auto" w:vAnchor="page" w:hAnchor="page" w:x="5251" w:y="4876"/>
        <w:pBdr>
          <w:top w:val="single" w:sz="8" w:space="20" w:color="000000"/>
          <w:left w:val="single" w:sz="8" w:space="4" w:color="000000"/>
          <w:bottom w:val="single" w:sz="8" w:space="1" w:color="000000"/>
          <w:right w:val="single" w:sz="8" w:space="4" w:color="000000"/>
        </w:pBdr>
        <w:tabs>
          <w:tab w:val="left" w:pos="-1440"/>
        </w:tabs>
        <w:ind w:left="1440" w:hanging="1440"/>
        <w:rPr>
          <w:sz w:val="18"/>
          <w:szCs w:val="18"/>
        </w:rPr>
      </w:pPr>
      <w:r>
        <w:rPr>
          <w:sz w:val="18"/>
          <w:szCs w:val="18"/>
        </w:rPr>
        <w:t>(ISA-SRA-9)</w:t>
      </w:r>
      <w:r>
        <w:rPr>
          <w:sz w:val="18"/>
          <w:szCs w:val="18"/>
        </w:rPr>
        <w:tab/>
        <w:t>Understanding the Development of Accident Sequence Precursor (ASP) Results</w:t>
      </w:r>
    </w:p>
    <w:p w14:paraId="7D15DBBF" w14:textId="77777777" w:rsidR="00E73B03" w:rsidRDefault="00E73B03" w:rsidP="00505BAF">
      <w:pPr>
        <w:framePr w:w="6006" w:h="4599" w:hRule="exact" w:wrap="auto" w:vAnchor="page" w:hAnchor="page" w:x="5251" w:y="4876"/>
        <w:pBdr>
          <w:top w:val="single" w:sz="8" w:space="20" w:color="000000"/>
          <w:left w:val="single" w:sz="8" w:space="4" w:color="000000"/>
          <w:bottom w:val="single" w:sz="8" w:space="1" w:color="000000"/>
          <w:right w:val="single" w:sz="8" w:space="4" w:color="000000"/>
        </w:pBdr>
        <w:tabs>
          <w:tab w:val="left" w:pos="-1440"/>
        </w:tabs>
        <w:rPr>
          <w:sz w:val="18"/>
          <w:szCs w:val="18"/>
        </w:rPr>
      </w:pPr>
      <w:r>
        <w:rPr>
          <w:sz w:val="18"/>
          <w:szCs w:val="18"/>
        </w:rPr>
        <w:t>(ISA-SRA-10)</w:t>
      </w:r>
      <w:r>
        <w:rPr>
          <w:sz w:val="18"/>
          <w:szCs w:val="18"/>
        </w:rPr>
        <w:tab/>
        <w:t>The Role of the SRA in the NOED Process</w:t>
      </w:r>
    </w:p>
    <w:p w14:paraId="4A9C1FD4" w14:textId="77777777" w:rsidR="00E73B03" w:rsidRDefault="00E73B03" w:rsidP="00505BAF">
      <w:pPr>
        <w:framePr w:w="6006" w:h="4599" w:hRule="exact" w:wrap="auto" w:vAnchor="page" w:hAnchor="page" w:x="5251" w:y="4876"/>
        <w:pBdr>
          <w:top w:val="single" w:sz="8" w:space="20" w:color="000000"/>
          <w:left w:val="single" w:sz="8" w:space="4" w:color="000000"/>
          <w:bottom w:val="single" w:sz="8" w:space="1" w:color="000000"/>
          <w:right w:val="single" w:sz="8" w:space="4" w:color="000000"/>
        </w:pBdr>
        <w:tabs>
          <w:tab w:val="left" w:pos="-1440"/>
        </w:tabs>
        <w:rPr>
          <w:sz w:val="18"/>
          <w:szCs w:val="18"/>
        </w:rPr>
      </w:pPr>
      <w:r>
        <w:rPr>
          <w:sz w:val="18"/>
          <w:szCs w:val="18"/>
        </w:rPr>
        <w:t>(ISA-SRA-11)</w:t>
      </w:r>
      <w:r>
        <w:rPr>
          <w:sz w:val="18"/>
          <w:szCs w:val="18"/>
        </w:rPr>
        <w:tab/>
        <w:t>Conducting a Phase 3 Analysis</w:t>
      </w:r>
    </w:p>
    <w:p w14:paraId="627DE227" w14:textId="2B2F02B8" w:rsidR="00E73B03" w:rsidRDefault="00E73B03" w:rsidP="00505BAF">
      <w:pPr>
        <w:framePr w:w="6006" w:h="4599" w:hRule="exact" w:wrap="auto" w:vAnchor="page" w:hAnchor="page" w:x="5251" w:y="4876"/>
        <w:pBdr>
          <w:top w:val="single" w:sz="8" w:space="20" w:color="000000"/>
          <w:left w:val="single" w:sz="8" w:space="4" w:color="000000"/>
          <w:bottom w:val="single" w:sz="8" w:space="1" w:color="000000"/>
          <w:right w:val="single" w:sz="8" w:space="4" w:color="000000"/>
        </w:pBdr>
        <w:tabs>
          <w:tab w:val="left" w:pos="-1440"/>
        </w:tabs>
        <w:rPr>
          <w:sz w:val="18"/>
          <w:szCs w:val="18"/>
        </w:rPr>
      </w:pPr>
      <w:r>
        <w:rPr>
          <w:sz w:val="18"/>
          <w:szCs w:val="18"/>
        </w:rPr>
        <w:t>(ISA-SRA-12)</w:t>
      </w:r>
      <w:r>
        <w:rPr>
          <w:sz w:val="18"/>
          <w:szCs w:val="18"/>
        </w:rPr>
        <w:tab/>
        <w:t>The Role of the SRA in Inspection Planning</w:t>
      </w:r>
    </w:p>
    <w:p w14:paraId="1259DFB7" w14:textId="45882363" w:rsidR="00E73B03" w:rsidRDefault="00E73B03" w:rsidP="00505BAF">
      <w:pPr>
        <w:framePr w:w="6006" w:h="4599" w:hRule="exact" w:wrap="auto" w:vAnchor="page" w:hAnchor="page" w:x="5251" w:y="4876"/>
        <w:pBdr>
          <w:top w:val="single" w:sz="8" w:space="20" w:color="000000"/>
          <w:left w:val="single" w:sz="8" w:space="4" w:color="000000"/>
          <w:bottom w:val="single" w:sz="8" w:space="1" w:color="000000"/>
          <w:right w:val="single" w:sz="8" w:space="4" w:color="000000"/>
        </w:pBdr>
        <w:tabs>
          <w:tab w:val="left" w:pos="-1440"/>
        </w:tabs>
        <w:rPr>
          <w:sz w:val="18"/>
          <w:szCs w:val="18"/>
        </w:rPr>
      </w:pPr>
      <w:r>
        <w:rPr>
          <w:sz w:val="18"/>
          <w:szCs w:val="18"/>
        </w:rPr>
        <w:t>(ISA-SRA-13)</w:t>
      </w:r>
      <w:r>
        <w:rPr>
          <w:sz w:val="18"/>
          <w:szCs w:val="18"/>
        </w:rPr>
        <w:tab/>
      </w:r>
      <w:r w:rsidRPr="004502B9">
        <w:rPr>
          <w:sz w:val="18"/>
          <w:szCs w:val="18"/>
        </w:rPr>
        <w:t xml:space="preserve"> </w:t>
      </w:r>
      <w:r>
        <w:rPr>
          <w:sz w:val="18"/>
          <w:szCs w:val="18"/>
        </w:rPr>
        <w:t>Large Early Release Frequency (LERF)</w:t>
      </w:r>
    </w:p>
    <w:p w14:paraId="1CE83863" w14:textId="77777777" w:rsidR="00E73B03" w:rsidRDefault="00E73B03" w:rsidP="00505BAF">
      <w:pPr>
        <w:framePr w:w="6006" w:h="4599" w:hRule="exact" w:wrap="auto" w:vAnchor="page" w:hAnchor="page" w:x="5251" w:y="4876"/>
        <w:pBdr>
          <w:top w:val="single" w:sz="8" w:space="20" w:color="000000"/>
          <w:left w:val="single" w:sz="8" w:space="4" w:color="000000"/>
          <w:bottom w:val="single" w:sz="8" w:space="1" w:color="000000"/>
          <w:right w:val="single" w:sz="8" w:space="4" w:color="000000"/>
        </w:pBdr>
        <w:tabs>
          <w:tab w:val="left" w:pos="-1440"/>
        </w:tabs>
        <w:rPr>
          <w:sz w:val="18"/>
          <w:szCs w:val="18"/>
        </w:rPr>
      </w:pPr>
    </w:p>
    <w:p w14:paraId="13C7FDB1" w14:textId="77777777" w:rsidR="00E13679" w:rsidRDefault="00E13679" w:rsidP="00505BAF">
      <w:pPr>
        <w:widowControl/>
      </w:pPr>
    </w:p>
    <w:p w14:paraId="7A5C2CF7" w14:textId="77777777" w:rsidR="00E73B03" w:rsidRPr="00F46928" w:rsidRDefault="00E73B03" w:rsidP="00505BAF">
      <w:pPr>
        <w:framePr w:w="3323" w:h="1921" w:hRule="exact" w:wrap="auto" w:vAnchor="page" w:hAnchor="page" w:x="1501" w:y="9856"/>
        <w:pBdr>
          <w:top w:val="single" w:sz="8" w:space="2" w:color="000000"/>
          <w:left w:val="single" w:sz="8" w:space="3" w:color="000000"/>
          <w:bottom w:val="single" w:sz="8" w:space="0" w:color="000000"/>
          <w:right w:val="single" w:sz="8" w:space="0" w:color="000000"/>
        </w:pBdr>
        <w:jc w:val="center"/>
        <w:rPr>
          <w:sz w:val="18"/>
          <w:szCs w:val="18"/>
        </w:rPr>
      </w:pPr>
      <w:r w:rsidRPr="00F46928">
        <w:rPr>
          <w:sz w:val="18"/>
          <w:szCs w:val="18"/>
        </w:rPr>
        <w:t>Rotations</w:t>
      </w:r>
    </w:p>
    <w:p w14:paraId="3D35EC61" w14:textId="77777777" w:rsidR="00E73B03" w:rsidRDefault="00E73B03" w:rsidP="00505BAF">
      <w:pPr>
        <w:framePr w:w="3323" w:h="1921" w:hRule="exact" w:wrap="auto" w:vAnchor="page" w:hAnchor="page" w:x="1501" w:y="9856"/>
        <w:pBdr>
          <w:top w:val="single" w:sz="8" w:space="2" w:color="000000"/>
          <w:left w:val="single" w:sz="8" w:space="3" w:color="000000"/>
          <w:bottom w:val="single" w:sz="8" w:space="0" w:color="000000"/>
          <w:right w:val="single" w:sz="8" w:space="0" w:color="000000"/>
        </w:pBdr>
        <w:jc w:val="center"/>
        <w:rPr>
          <w:sz w:val="18"/>
          <w:szCs w:val="18"/>
        </w:rPr>
      </w:pPr>
    </w:p>
    <w:p w14:paraId="58BA0766" w14:textId="5B5EBB5A" w:rsidR="00E73B03" w:rsidRDefault="427FE5F6" w:rsidP="00505BAF">
      <w:pPr>
        <w:framePr w:w="3323" w:h="1921" w:hRule="exact" w:wrap="auto" w:vAnchor="page" w:hAnchor="page" w:x="1501" w:y="9856"/>
        <w:pBdr>
          <w:top w:val="single" w:sz="8" w:space="2" w:color="000000"/>
          <w:left w:val="single" w:sz="8" w:space="3" w:color="000000"/>
          <w:bottom w:val="single" w:sz="8" w:space="0" w:color="000000"/>
          <w:right w:val="single" w:sz="8" w:space="0" w:color="000000"/>
        </w:pBdr>
        <w:rPr>
          <w:sz w:val="18"/>
          <w:szCs w:val="18"/>
        </w:rPr>
      </w:pPr>
      <w:r w:rsidRPr="427FE5F6">
        <w:rPr>
          <w:sz w:val="18"/>
          <w:szCs w:val="18"/>
        </w:rPr>
        <w:t>ROT-SRA-1 Rotation to NRR/AP</w:t>
      </w:r>
      <w:ins w:id="22" w:author="Author">
        <w:r w:rsidR="00214366" w:rsidRPr="427FE5F6">
          <w:rPr>
            <w:sz w:val="18"/>
            <w:szCs w:val="18"/>
          </w:rPr>
          <w:t>OB</w:t>
        </w:r>
      </w:ins>
    </w:p>
    <w:p w14:paraId="73BABCCD" w14:textId="12C25EF1" w:rsidR="00E73B03" w:rsidRDefault="00E73B03" w:rsidP="00505BAF">
      <w:pPr>
        <w:framePr w:w="3323" w:h="1921" w:hRule="exact" w:wrap="auto" w:vAnchor="page" w:hAnchor="page" w:x="1501" w:y="9856"/>
        <w:pBdr>
          <w:top w:val="single" w:sz="8" w:space="2" w:color="000000"/>
          <w:left w:val="single" w:sz="8" w:space="3" w:color="000000"/>
          <w:bottom w:val="single" w:sz="8" w:space="0" w:color="000000"/>
          <w:right w:val="single" w:sz="8" w:space="0" w:color="000000"/>
        </w:pBdr>
        <w:rPr>
          <w:sz w:val="18"/>
          <w:szCs w:val="18"/>
        </w:rPr>
      </w:pPr>
      <w:r>
        <w:rPr>
          <w:sz w:val="18"/>
          <w:szCs w:val="18"/>
        </w:rPr>
        <w:t>ROT-SRA-2 Rotation to Regional</w:t>
      </w:r>
    </w:p>
    <w:p w14:paraId="5DEA0220" w14:textId="5C8267AD" w:rsidR="00E73B03" w:rsidRDefault="00E73B03" w:rsidP="00505BAF">
      <w:pPr>
        <w:framePr w:w="3323" w:h="1921" w:hRule="exact" w:wrap="auto" w:vAnchor="page" w:hAnchor="page" w:x="1501" w:y="9856"/>
        <w:pBdr>
          <w:top w:val="single" w:sz="8" w:space="2" w:color="000000"/>
          <w:left w:val="single" w:sz="8" w:space="3" w:color="000000"/>
          <w:bottom w:val="single" w:sz="8" w:space="0" w:color="000000"/>
          <w:right w:val="single" w:sz="8" w:space="0" w:color="000000"/>
        </w:pBdr>
        <w:rPr>
          <w:sz w:val="18"/>
          <w:szCs w:val="18"/>
        </w:rPr>
      </w:pPr>
      <w:r>
        <w:rPr>
          <w:sz w:val="18"/>
          <w:szCs w:val="18"/>
        </w:rPr>
        <w:t xml:space="preserve">  Office</w:t>
      </w:r>
    </w:p>
    <w:p w14:paraId="756076FD" w14:textId="77777777" w:rsidR="00E73B03" w:rsidRPr="00F46928" w:rsidRDefault="00E73B03" w:rsidP="00505BAF">
      <w:pPr>
        <w:framePr w:w="5991" w:h="1921" w:hRule="exact" w:wrap="auto" w:vAnchor="page" w:hAnchor="page" w:x="5252" w:y="9841"/>
        <w:pBdr>
          <w:top w:val="single" w:sz="8" w:space="1" w:color="auto"/>
          <w:left w:val="single" w:sz="8" w:space="4" w:color="auto"/>
          <w:bottom w:val="single" w:sz="8" w:space="1" w:color="auto"/>
          <w:right w:val="single" w:sz="8" w:space="4" w:color="auto"/>
        </w:pBdr>
        <w:jc w:val="center"/>
        <w:rPr>
          <w:sz w:val="18"/>
          <w:szCs w:val="18"/>
        </w:rPr>
      </w:pPr>
      <w:r w:rsidRPr="00F46928">
        <w:rPr>
          <w:bCs/>
          <w:sz w:val="18"/>
          <w:szCs w:val="18"/>
        </w:rPr>
        <w:t>On-the-Job Tasks</w:t>
      </w:r>
    </w:p>
    <w:p w14:paraId="10C1C14C" w14:textId="77777777" w:rsidR="00E73B03" w:rsidRDefault="00E73B03" w:rsidP="00505BAF">
      <w:pPr>
        <w:framePr w:w="5991" w:h="1921" w:hRule="exact" w:wrap="auto" w:vAnchor="page" w:hAnchor="page" w:x="5252" w:y="9841"/>
        <w:pBdr>
          <w:top w:val="single" w:sz="8" w:space="1" w:color="auto"/>
          <w:left w:val="single" w:sz="8" w:space="4" w:color="auto"/>
          <w:bottom w:val="single" w:sz="8" w:space="1" w:color="auto"/>
          <w:right w:val="single" w:sz="8" w:space="4" w:color="auto"/>
        </w:pBdr>
        <w:rPr>
          <w:sz w:val="18"/>
          <w:szCs w:val="18"/>
        </w:rPr>
      </w:pPr>
    </w:p>
    <w:p w14:paraId="74213DF9" w14:textId="77777777" w:rsidR="00E73B03" w:rsidRDefault="00E73B03" w:rsidP="00505BAF">
      <w:pPr>
        <w:framePr w:w="5991" w:h="1921" w:hRule="exact" w:wrap="auto" w:vAnchor="page" w:hAnchor="page" w:x="5252" w:y="9841"/>
        <w:pBdr>
          <w:top w:val="single" w:sz="8" w:space="1" w:color="auto"/>
          <w:left w:val="single" w:sz="8" w:space="4" w:color="auto"/>
          <w:bottom w:val="single" w:sz="8" w:space="1" w:color="auto"/>
          <w:right w:val="single" w:sz="8" w:space="4" w:color="auto"/>
        </w:pBdr>
        <w:rPr>
          <w:sz w:val="18"/>
          <w:szCs w:val="18"/>
        </w:rPr>
      </w:pPr>
      <w:r>
        <w:rPr>
          <w:sz w:val="18"/>
          <w:szCs w:val="18"/>
        </w:rPr>
        <w:t>OJT-SRA-1 Perform an Independent Review of a</w:t>
      </w:r>
    </w:p>
    <w:p w14:paraId="3A537098" w14:textId="77777777" w:rsidR="00E73B03" w:rsidRDefault="00E73B03" w:rsidP="00505BAF">
      <w:pPr>
        <w:framePr w:w="5991" w:h="1921" w:hRule="exact" w:wrap="auto" w:vAnchor="page" w:hAnchor="page" w:x="5252" w:y="9841"/>
        <w:pBdr>
          <w:top w:val="single" w:sz="8" w:space="1" w:color="auto"/>
          <w:left w:val="single" w:sz="8" w:space="4" w:color="auto"/>
          <w:bottom w:val="single" w:sz="8" w:space="1" w:color="auto"/>
          <w:right w:val="single" w:sz="8" w:space="4" w:color="auto"/>
        </w:pBdr>
        <w:ind w:firstLine="720"/>
        <w:rPr>
          <w:sz w:val="18"/>
          <w:szCs w:val="18"/>
        </w:rPr>
      </w:pPr>
      <w:r>
        <w:rPr>
          <w:sz w:val="18"/>
          <w:szCs w:val="18"/>
        </w:rPr>
        <w:t>SDP/Enforcement Review Panel (SERP) Package</w:t>
      </w:r>
    </w:p>
    <w:p w14:paraId="2E1349DE" w14:textId="77777777" w:rsidR="00E73B03" w:rsidRDefault="00E73B03" w:rsidP="00505BAF">
      <w:pPr>
        <w:framePr w:w="5991" w:h="1921" w:hRule="exact" w:wrap="auto" w:vAnchor="page" w:hAnchor="page" w:x="5252" w:y="9841"/>
        <w:pBdr>
          <w:top w:val="single" w:sz="8" w:space="1" w:color="auto"/>
          <w:left w:val="single" w:sz="8" w:space="4" w:color="auto"/>
          <w:bottom w:val="single" w:sz="8" w:space="1" w:color="auto"/>
          <w:right w:val="single" w:sz="8" w:space="4" w:color="auto"/>
        </w:pBdr>
        <w:rPr>
          <w:sz w:val="18"/>
          <w:szCs w:val="18"/>
        </w:rPr>
      </w:pPr>
      <w:r>
        <w:rPr>
          <w:sz w:val="18"/>
          <w:szCs w:val="18"/>
        </w:rPr>
        <w:t>OJT-SRA-2 Conduct a Phase 3 Analysis</w:t>
      </w:r>
    </w:p>
    <w:p w14:paraId="35058A8A" w14:textId="77777777" w:rsidR="00E73B03" w:rsidRPr="00F46928" w:rsidRDefault="00E73B03" w:rsidP="00505BAF">
      <w:pPr>
        <w:framePr w:w="5991" w:h="1921" w:hRule="exact" w:wrap="auto" w:vAnchor="page" w:hAnchor="page" w:x="5252" w:y="9841"/>
        <w:pBdr>
          <w:top w:val="single" w:sz="8" w:space="1" w:color="auto"/>
          <w:left w:val="single" w:sz="8" w:space="4" w:color="auto"/>
          <w:bottom w:val="single" w:sz="8" w:space="1" w:color="auto"/>
          <w:right w:val="single" w:sz="8" w:space="4" w:color="auto"/>
        </w:pBdr>
        <w:ind w:firstLine="720"/>
        <w:rPr>
          <w:sz w:val="18"/>
          <w:szCs w:val="18"/>
        </w:rPr>
      </w:pPr>
      <w:r w:rsidRPr="00F46928">
        <w:rPr>
          <w:bCs/>
          <w:sz w:val="18"/>
          <w:szCs w:val="18"/>
        </w:rPr>
        <w:t>Rotational Assignment to Regional Office</w:t>
      </w:r>
    </w:p>
    <w:p w14:paraId="30A08F26" w14:textId="77777777" w:rsidR="00E73B03" w:rsidRDefault="00E73B03" w:rsidP="00505BAF">
      <w:pPr>
        <w:framePr w:w="5991" w:h="1921" w:hRule="exact" w:wrap="auto" w:vAnchor="page" w:hAnchor="page" w:x="5252" w:y="9841"/>
        <w:pBdr>
          <w:top w:val="single" w:sz="8" w:space="1" w:color="auto"/>
          <w:left w:val="single" w:sz="8" w:space="4" w:color="auto"/>
          <w:bottom w:val="single" w:sz="8" w:space="1" w:color="auto"/>
          <w:right w:val="single" w:sz="8" w:space="4" w:color="auto"/>
        </w:pBdr>
        <w:rPr>
          <w:sz w:val="18"/>
          <w:szCs w:val="18"/>
        </w:rPr>
      </w:pPr>
      <w:r>
        <w:rPr>
          <w:sz w:val="18"/>
          <w:szCs w:val="18"/>
        </w:rPr>
        <w:t>OJT-SRA-3 MD 8.3, “NRC Incident Investigation Program”</w:t>
      </w:r>
    </w:p>
    <w:p w14:paraId="1AA0756E" w14:textId="77777777" w:rsidR="00E73B03" w:rsidRDefault="00E73B03" w:rsidP="00505BAF">
      <w:pPr>
        <w:framePr w:w="5991" w:h="1921" w:hRule="exact" w:wrap="auto" w:vAnchor="page" w:hAnchor="page" w:x="5252" w:y="9841"/>
        <w:pBdr>
          <w:top w:val="single" w:sz="8" w:space="1" w:color="auto"/>
          <w:left w:val="single" w:sz="8" w:space="4" w:color="auto"/>
          <w:bottom w:val="single" w:sz="8" w:space="1" w:color="auto"/>
          <w:right w:val="single" w:sz="8" w:space="4" w:color="auto"/>
        </w:pBdr>
        <w:rPr>
          <w:sz w:val="18"/>
          <w:szCs w:val="18"/>
        </w:rPr>
      </w:pPr>
      <w:r>
        <w:rPr>
          <w:sz w:val="18"/>
          <w:szCs w:val="18"/>
        </w:rPr>
        <w:t>OJT-SRA-4 Perform a NOED Risk Review</w:t>
      </w:r>
    </w:p>
    <w:p w14:paraId="18C5C186" w14:textId="77777777" w:rsidR="00E13679" w:rsidRDefault="00E13679" w:rsidP="00505BAF">
      <w:pPr>
        <w:widowControl/>
      </w:pPr>
    </w:p>
    <w:p w14:paraId="759DECDF" w14:textId="77777777" w:rsidR="00E13679" w:rsidRDefault="00E13679" w:rsidP="00505BAF">
      <w:pPr>
        <w:widowControl/>
      </w:pPr>
    </w:p>
    <w:p w14:paraId="469513E2" w14:textId="77777777" w:rsidR="00E13679" w:rsidRDefault="00E13679" w:rsidP="00505BAF">
      <w:pPr>
        <w:widowControl/>
      </w:pPr>
    </w:p>
    <w:p w14:paraId="60289C17" w14:textId="77777777" w:rsidR="00E13679" w:rsidRDefault="00E13679" w:rsidP="00505BAF">
      <w:pPr>
        <w:widowControl/>
      </w:pPr>
    </w:p>
    <w:p w14:paraId="10F91A24" w14:textId="77777777" w:rsidR="00E13679" w:rsidRDefault="00E13679" w:rsidP="00505BAF">
      <w:pPr>
        <w:widowControl/>
      </w:pPr>
    </w:p>
    <w:p w14:paraId="3F6C8D40" w14:textId="77777777" w:rsidR="00E13679" w:rsidRDefault="00E13679" w:rsidP="00505BAF">
      <w:pPr>
        <w:widowControl/>
      </w:pPr>
    </w:p>
    <w:p w14:paraId="4273B69A" w14:textId="77777777" w:rsidR="00E13679" w:rsidRDefault="00E13679" w:rsidP="00505BAF">
      <w:pPr>
        <w:widowControl/>
      </w:pPr>
    </w:p>
    <w:p w14:paraId="6C31106D" w14:textId="77777777" w:rsidR="00E13679" w:rsidRDefault="00E13679" w:rsidP="00505BAF">
      <w:pPr>
        <w:widowControl/>
      </w:pPr>
    </w:p>
    <w:p w14:paraId="315027AD" w14:textId="77777777" w:rsidR="00E13679" w:rsidRDefault="00E13679" w:rsidP="008E5F57">
      <w:pPr>
        <w:pStyle w:val="BodyText"/>
        <w:sectPr w:rsidR="00E13679" w:rsidSect="00CD369D">
          <w:pgSz w:w="12240" w:h="15840" w:code="1"/>
          <w:pgMar w:top="1440" w:right="1440" w:bottom="1440" w:left="1440" w:header="720" w:footer="720" w:gutter="0"/>
          <w:cols w:space="720"/>
          <w:noEndnote/>
          <w:docGrid w:linePitch="326"/>
        </w:sectPr>
      </w:pPr>
    </w:p>
    <w:p w14:paraId="6B0ED7E9" w14:textId="1F95EB28" w:rsidR="00D46197" w:rsidRPr="002F4264" w:rsidRDefault="00D46197" w:rsidP="0024239C">
      <w:pPr>
        <w:pStyle w:val="SectionTitlePage"/>
      </w:pPr>
      <w:bookmarkStart w:id="23" w:name="_Toc130999062"/>
      <w:r w:rsidRPr="002F4264">
        <w:lastRenderedPageBreak/>
        <w:t>Senior Reactor Analyst Individual Study Activities</w:t>
      </w:r>
      <w:bookmarkEnd w:id="23"/>
    </w:p>
    <w:p w14:paraId="337DEB19" w14:textId="77777777" w:rsidR="00D46197" w:rsidRPr="00164B50" w:rsidRDefault="00D46197" w:rsidP="008E5F57">
      <w:pPr>
        <w:pStyle w:val="BodyText"/>
        <w:sectPr w:rsidR="00D46197" w:rsidRPr="00164B50" w:rsidSect="00CD369D">
          <w:headerReference w:type="default" r:id="rId13"/>
          <w:pgSz w:w="12240" w:h="15840" w:code="1"/>
          <w:pgMar w:top="1440" w:right="1440" w:bottom="1440" w:left="1440" w:header="720" w:footer="720" w:gutter="0"/>
          <w:cols w:space="720"/>
          <w:vAlign w:val="center"/>
          <w:noEndnote/>
          <w:docGrid w:linePitch="326"/>
        </w:sectPr>
      </w:pPr>
    </w:p>
    <w:p w14:paraId="0D30DC3D" w14:textId="15B5B74E" w:rsidR="00D46197" w:rsidRPr="003C77B4" w:rsidRDefault="00D46197" w:rsidP="00E429EB">
      <w:pPr>
        <w:pStyle w:val="JournalTOPIC"/>
      </w:pPr>
      <w:bookmarkStart w:id="24" w:name="_Toc130999063"/>
      <w:r w:rsidRPr="003C77B4">
        <w:lastRenderedPageBreak/>
        <w:t>(ISA-SRA-A)</w:t>
      </w:r>
      <w:r w:rsidR="00E429EB">
        <w:t xml:space="preserve"> </w:t>
      </w:r>
      <w:r w:rsidRPr="003C77B4">
        <w:t>SRA Reference Library</w:t>
      </w:r>
      <w:bookmarkEnd w:id="24"/>
    </w:p>
    <w:p w14:paraId="189D0025" w14:textId="77777777" w:rsidR="00317A49" w:rsidRDefault="00317A49" w:rsidP="00B93EEE">
      <w:pPr>
        <w:pStyle w:val="JOURNALHeading2"/>
      </w:pPr>
      <w:r>
        <w:t>PURPOSE:</w:t>
      </w:r>
    </w:p>
    <w:p w14:paraId="40305830" w14:textId="24F35923" w:rsidR="0056216D" w:rsidRPr="003C77B4" w:rsidRDefault="00E602A5" w:rsidP="00BE30F3">
      <w:pPr>
        <w:pStyle w:val="BodyText"/>
      </w:pPr>
      <w:r w:rsidRPr="003C77B4">
        <w:t xml:space="preserve">An SRA is expected to have a general knowledge of the </w:t>
      </w:r>
      <w:r w:rsidR="00434285" w:rsidRPr="003C77B4">
        <w:t xml:space="preserve">topics addressed in </w:t>
      </w:r>
      <w:r w:rsidRPr="003C77B4">
        <w:t xml:space="preserve">various references available for </w:t>
      </w:r>
      <w:r w:rsidR="0056216D" w:rsidRPr="003C77B4">
        <w:t xml:space="preserve">his/her </w:t>
      </w:r>
      <w:r w:rsidRPr="003C77B4">
        <w:t>use.</w:t>
      </w:r>
      <w:r w:rsidR="0056216D" w:rsidRPr="003C77B4">
        <w:t xml:space="preserve"> </w:t>
      </w:r>
      <w:r w:rsidRPr="003C77B4">
        <w:t xml:space="preserve">Several internal web pages have been developed to provide easy access to </w:t>
      </w:r>
      <w:r w:rsidR="00434285" w:rsidRPr="003C77B4">
        <w:t xml:space="preserve">these </w:t>
      </w:r>
      <w:r w:rsidR="00C374B6" w:rsidRPr="003C77B4">
        <w:t xml:space="preserve">references and tools, such as </w:t>
      </w:r>
      <w:r w:rsidRPr="003C77B4">
        <w:t xml:space="preserve">NUREGs, Regulatory Guides, SDP </w:t>
      </w:r>
      <w:r w:rsidR="00C374B6" w:rsidRPr="003C77B4">
        <w:t xml:space="preserve">Phase 2 </w:t>
      </w:r>
      <w:r w:rsidRPr="003C77B4">
        <w:t>Notebooks</w:t>
      </w:r>
      <w:r w:rsidR="00C374B6" w:rsidRPr="003C77B4">
        <w:t xml:space="preserve"> and Pre-solved Worksheets</w:t>
      </w:r>
      <w:r w:rsidRPr="003C77B4">
        <w:t>,</w:t>
      </w:r>
      <w:r w:rsidR="00511F5A" w:rsidRPr="003C77B4">
        <w:t xml:space="preserve"> and </w:t>
      </w:r>
      <w:r w:rsidRPr="003C77B4">
        <w:t xml:space="preserve">the Risk Assessment Standardization Project (RASP) </w:t>
      </w:r>
      <w:r w:rsidR="00C374B6" w:rsidRPr="003C77B4">
        <w:t xml:space="preserve">Handbook and </w:t>
      </w:r>
      <w:r w:rsidRPr="003C77B4">
        <w:t>toolbox</w:t>
      </w:r>
      <w:r w:rsidR="00C374B6" w:rsidRPr="003C77B4">
        <w:t>.</w:t>
      </w:r>
      <w:r w:rsidR="0056216D" w:rsidRPr="003C77B4">
        <w:t xml:space="preserve"> The SRA </w:t>
      </w:r>
      <w:r w:rsidR="001A3D70" w:rsidRPr="003C77B4">
        <w:t xml:space="preserve">should build a library of the documents most frequently used or referenced. The documents most frequently use are listed </w:t>
      </w:r>
      <w:r w:rsidR="00511F5A" w:rsidRPr="003C77B4">
        <w:t xml:space="preserve">here and </w:t>
      </w:r>
      <w:r w:rsidR="001A3D70" w:rsidRPr="003C77B4">
        <w:t xml:space="preserve">in the other individual study activities of this </w:t>
      </w:r>
      <w:r w:rsidR="00511F5A" w:rsidRPr="003C77B4">
        <w:t xml:space="preserve">qualification </w:t>
      </w:r>
      <w:r w:rsidR="001A3D70" w:rsidRPr="003C77B4">
        <w:t>manual.</w:t>
      </w:r>
    </w:p>
    <w:p w14:paraId="0AAF2121" w14:textId="59D60729" w:rsidR="0056216D" w:rsidRPr="003C77B4" w:rsidRDefault="00317A49" w:rsidP="00B93EEE">
      <w:pPr>
        <w:pStyle w:val="JOURNALHeading2"/>
      </w:pPr>
      <w:r>
        <w:t>COMPETENCY AREA:</w:t>
      </w:r>
      <w:r w:rsidR="0056216D" w:rsidRPr="003C77B4">
        <w:tab/>
        <w:t>TECHNICAL AREA EXPERTISE</w:t>
      </w:r>
    </w:p>
    <w:p w14:paraId="7DA6068B" w14:textId="465B5353" w:rsidR="0056216D" w:rsidRPr="003C77B4" w:rsidRDefault="00317A49" w:rsidP="00B93EEE">
      <w:pPr>
        <w:pStyle w:val="JOURNALHeading2"/>
      </w:pPr>
      <w:r>
        <w:t>LEVEL OF EFFORT:</w:t>
      </w:r>
      <w:r w:rsidR="00736847" w:rsidRPr="003C77B4">
        <w:tab/>
      </w:r>
      <w:r w:rsidR="00831E0B" w:rsidRPr="003C77B4">
        <w:t xml:space="preserve">8 </w:t>
      </w:r>
      <w:r w:rsidR="0056216D" w:rsidRPr="003C77B4">
        <w:t>hours</w:t>
      </w:r>
    </w:p>
    <w:p w14:paraId="6987562A" w14:textId="77777777" w:rsidR="00317A49" w:rsidRDefault="00317A49" w:rsidP="00B93EEE">
      <w:pPr>
        <w:pStyle w:val="JOURNALHeading2"/>
      </w:pPr>
      <w:r>
        <w:t>REFERENCES:</w:t>
      </w:r>
    </w:p>
    <w:p w14:paraId="31AF27CF" w14:textId="0AF52E7E" w:rsidR="00831E0B" w:rsidRPr="00522C79" w:rsidRDefault="00831E0B" w:rsidP="004022F1">
      <w:pPr>
        <w:pStyle w:val="BodyText"/>
        <w:numPr>
          <w:ilvl w:val="0"/>
          <w:numId w:val="8"/>
        </w:numPr>
      </w:pPr>
      <w:r w:rsidRPr="00522C79">
        <w:t>See List at end of this activity</w:t>
      </w:r>
    </w:p>
    <w:p w14:paraId="21A189FE" w14:textId="10DD0636" w:rsidR="00936CF6" w:rsidRPr="003877CC" w:rsidRDefault="001A3D70" w:rsidP="004022F1">
      <w:pPr>
        <w:pStyle w:val="BodyText"/>
        <w:numPr>
          <w:ilvl w:val="0"/>
          <w:numId w:val="8"/>
        </w:numPr>
        <w:rPr>
          <w:bCs/>
          <w:color w:val="000000" w:themeColor="text1"/>
        </w:rPr>
      </w:pPr>
      <w:r w:rsidRPr="00522C79">
        <w:t xml:space="preserve">Internal </w:t>
      </w:r>
      <w:r w:rsidRPr="003877CC">
        <w:rPr>
          <w:color w:val="000000" w:themeColor="text1"/>
        </w:rPr>
        <w:t>Web Pages</w:t>
      </w:r>
      <w:r w:rsidR="00831E0B" w:rsidRPr="003877CC">
        <w:rPr>
          <w:color w:val="000000" w:themeColor="text1"/>
        </w:rPr>
        <w:t xml:space="preserve"> -</w:t>
      </w:r>
      <w:r w:rsidR="0005093A" w:rsidRPr="003877CC">
        <w:rPr>
          <w:color w:val="000000" w:themeColor="text1"/>
        </w:rPr>
        <w:br/>
      </w:r>
      <w:r w:rsidRPr="003877CC">
        <w:rPr>
          <w:color w:val="000000" w:themeColor="text1"/>
        </w:rPr>
        <w:t xml:space="preserve">RASP Toolbox: </w:t>
      </w:r>
      <w:r w:rsidR="00EA5F0A" w:rsidRPr="003877CC">
        <w:rPr>
          <w:color w:val="000000" w:themeColor="text1"/>
        </w:rPr>
        <w:t> </w:t>
      </w:r>
      <w:hyperlink r:id="rId14" w:history="1">
        <w:r w:rsidR="00EA5F0A" w:rsidRPr="003877CC">
          <w:rPr>
            <w:rStyle w:val="Hyperlink"/>
            <w:color w:val="000000" w:themeColor="text1"/>
          </w:rPr>
          <w:t>https://drupal.nrc.gov/</w:t>
        </w:r>
        <w:r w:rsidR="00EA5F0A" w:rsidRPr="0044736C">
          <w:rPr>
            <w:rStyle w:val="Hyperlink"/>
            <w:bCs/>
          </w:rPr>
          <w:t>res</w:t>
        </w:r>
        <w:r w:rsidR="00EA5F0A" w:rsidRPr="003877CC">
          <w:rPr>
            <w:rStyle w:val="Hyperlink"/>
            <w:color w:val="000000" w:themeColor="text1"/>
          </w:rPr>
          <w:t>/25866</w:t>
        </w:r>
      </w:hyperlink>
      <w:r w:rsidR="003877CC" w:rsidRPr="003877CC">
        <w:rPr>
          <w:rStyle w:val="Hyperlink"/>
          <w:color w:val="000000" w:themeColor="text1"/>
        </w:rPr>
        <w:br/>
      </w:r>
      <w:r w:rsidRPr="003877CC">
        <w:rPr>
          <w:bCs/>
          <w:color w:val="000000" w:themeColor="text1"/>
        </w:rPr>
        <w:t>PRA Related References:</w:t>
      </w:r>
      <w:r w:rsidR="00142975" w:rsidRPr="003877CC">
        <w:rPr>
          <w:bCs/>
          <w:color w:val="000000" w:themeColor="text1"/>
        </w:rPr>
        <w:t xml:space="preserve"> </w:t>
      </w:r>
      <w:hyperlink r:id="rId15" w:history="1">
        <w:r w:rsidR="00CC1A7C" w:rsidRPr="003877CC">
          <w:rPr>
            <w:rStyle w:val="Hyperlink"/>
            <w:color w:val="000000" w:themeColor="text1"/>
          </w:rPr>
          <w:t>https://drupal.nrc.gov/res/25866</w:t>
        </w:r>
      </w:hyperlink>
      <w:r w:rsidR="003877CC" w:rsidRPr="003877CC">
        <w:rPr>
          <w:rStyle w:val="Hyperlink"/>
          <w:color w:val="000000" w:themeColor="text1"/>
        </w:rPr>
        <w:br/>
      </w:r>
      <w:r w:rsidR="009B4609" w:rsidRPr="003877CC">
        <w:rPr>
          <w:bCs/>
          <w:color w:val="000000" w:themeColor="text1"/>
        </w:rPr>
        <w:t xml:space="preserve">NRR </w:t>
      </w:r>
      <w:r w:rsidRPr="003877CC">
        <w:rPr>
          <w:bCs/>
          <w:color w:val="000000" w:themeColor="text1"/>
        </w:rPr>
        <w:t>Division of Risk Assessment</w:t>
      </w:r>
      <w:r w:rsidR="00936CF6" w:rsidRPr="003877CC">
        <w:rPr>
          <w:bCs/>
          <w:color w:val="000000" w:themeColor="text1"/>
        </w:rPr>
        <w:t xml:space="preserve"> PRA Oversight Branch SharePoint site: </w:t>
      </w:r>
      <w:hyperlink r:id="rId16" w:history="1">
        <w:r w:rsidR="000476C2" w:rsidRPr="00BE2A62">
          <w:rPr>
            <w:rStyle w:val="Hyperlink"/>
            <w:bCs/>
          </w:rPr>
          <w:t>https://usnrc.sharepoint.com/teams/NRR-PRA-Oversight-Branch</w:t>
        </w:r>
      </w:hyperlink>
    </w:p>
    <w:p w14:paraId="55FCF415" w14:textId="77777777" w:rsidR="00C47FD8" w:rsidRDefault="0056216D" w:rsidP="00B93EEE">
      <w:pPr>
        <w:pStyle w:val="JOURNALHeading2"/>
        <w:rPr>
          <w:bCs w:val="0"/>
        </w:rPr>
      </w:pPr>
      <w:r w:rsidRPr="003C77B4">
        <w:t>EVALUATION</w:t>
      </w:r>
      <w:r w:rsidR="00D27799">
        <w:rPr>
          <w:bCs w:val="0"/>
        </w:rPr>
        <w:t xml:space="preserve"> </w:t>
      </w:r>
      <w:r w:rsidRPr="003C77B4">
        <w:t>CRITERIA:</w:t>
      </w:r>
    </w:p>
    <w:p w14:paraId="3B42D958" w14:textId="26AF683C" w:rsidR="00FC3DB3" w:rsidRPr="003C77B4" w:rsidRDefault="00FC3DB3" w:rsidP="00BE30F3">
      <w:pPr>
        <w:pStyle w:val="BodyText"/>
      </w:pPr>
      <w:r w:rsidRPr="003C77B4">
        <w:t xml:space="preserve">Application of the specific regulatory guidance references should be studied or reviewed to the extent required to satisfactorily address each of the </w:t>
      </w:r>
      <w:r w:rsidR="005C3F02" w:rsidRPr="003C77B4">
        <w:t>ISAs contained in this training and qualification manual</w:t>
      </w:r>
      <w:r w:rsidRPr="003C77B4">
        <w:t>.</w:t>
      </w:r>
    </w:p>
    <w:p w14:paraId="1332265E" w14:textId="77777777" w:rsidR="00C47FD8" w:rsidRDefault="00C47FD8" w:rsidP="00B93EEE">
      <w:pPr>
        <w:pStyle w:val="JOURNALHeading2"/>
        <w:rPr>
          <w:bCs w:val="0"/>
        </w:rPr>
      </w:pPr>
      <w:r>
        <w:rPr>
          <w:bCs w:val="0"/>
        </w:rPr>
        <w:t>TASKS:</w:t>
      </w:r>
    </w:p>
    <w:p w14:paraId="167261DC" w14:textId="6BD3EBF2" w:rsidR="0056216D" w:rsidRPr="00522C79" w:rsidRDefault="0056216D" w:rsidP="004022F1">
      <w:pPr>
        <w:pStyle w:val="BodyText"/>
        <w:numPr>
          <w:ilvl w:val="0"/>
          <w:numId w:val="9"/>
        </w:numPr>
      </w:pPr>
      <w:r w:rsidRPr="00522C79">
        <w:t>Review the references listed for this and the other activities.</w:t>
      </w:r>
    </w:p>
    <w:p w14:paraId="3696B3A7" w14:textId="4721B456" w:rsidR="0056216D" w:rsidRPr="00522C79" w:rsidRDefault="0056216D" w:rsidP="004022F1">
      <w:pPr>
        <w:pStyle w:val="BodyText"/>
        <w:numPr>
          <w:ilvl w:val="0"/>
          <w:numId w:val="9"/>
        </w:numPr>
      </w:pPr>
      <w:r w:rsidRPr="00522C79">
        <w:t xml:space="preserve">Meet with a qualified SRA to discuss any questions that you have </w:t>
      </w:r>
      <w:proofErr w:type="gramStart"/>
      <w:r w:rsidRPr="00522C79">
        <w:t>as a result of</w:t>
      </w:r>
      <w:proofErr w:type="gramEnd"/>
      <w:r w:rsidRPr="00522C79">
        <w:t xml:space="preserve"> this activity and demonstrate that you can meet the evaluation criteria listed above.</w:t>
      </w:r>
    </w:p>
    <w:p w14:paraId="41F57F66" w14:textId="02ECDEDF" w:rsidR="00E602A5" w:rsidRPr="00522C79" w:rsidRDefault="0056216D" w:rsidP="00B93EEE">
      <w:pPr>
        <w:pStyle w:val="JOURNALHeading2"/>
      </w:pPr>
      <w:r w:rsidRPr="003C77B4">
        <w:t>DOCUMENTATION:</w:t>
      </w:r>
      <w:r w:rsidRPr="003C77B4">
        <w:tab/>
        <w:t xml:space="preserve">SRA </w:t>
      </w:r>
      <w:r w:rsidR="00F75CC3">
        <w:t>P</w:t>
      </w:r>
      <w:r w:rsidRPr="003C77B4">
        <w:t>roficiency</w:t>
      </w:r>
      <w:r w:rsidRPr="00522C79">
        <w:t xml:space="preserve"> </w:t>
      </w:r>
      <w:r w:rsidR="00F75CC3">
        <w:t>L</w:t>
      </w:r>
      <w:r w:rsidRPr="00522C79">
        <w:t xml:space="preserve">evel </w:t>
      </w:r>
      <w:r w:rsidR="00F75CC3">
        <w:t>Q</w:t>
      </w:r>
      <w:r w:rsidRPr="00522C79">
        <w:t xml:space="preserve">ualification </w:t>
      </w:r>
      <w:r w:rsidR="00F75CC3">
        <w:t>S</w:t>
      </w:r>
      <w:r w:rsidRPr="00522C79">
        <w:t xml:space="preserve">ignature </w:t>
      </w:r>
      <w:r w:rsidR="00F75CC3">
        <w:t>C</w:t>
      </w:r>
      <w:r w:rsidRPr="00522C79">
        <w:t xml:space="preserve">ard </w:t>
      </w:r>
      <w:r w:rsidR="00F75CC3">
        <w:t>I</w:t>
      </w:r>
      <w:r w:rsidRPr="00522C79">
        <w:t>tem ISA-SRA-A</w:t>
      </w:r>
    </w:p>
    <w:p w14:paraId="58FE5FE3" w14:textId="77777777" w:rsidR="00C75D7B" w:rsidRDefault="00C75D7B" w:rsidP="00C75D7B">
      <w:pPr>
        <w:pStyle w:val="attachmenttitle"/>
      </w:pPr>
      <w:r>
        <w:br w:type="page"/>
      </w:r>
    </w:p>
    <w:p w14:paraId="6C392560" w14:textId="7BF74AD2" w:rsidR="00434285" w:rsidRPr="003C77B4" w:rsidRDefault="00C73ECB" w:rsidP="00DA415E">
      <w:pPr>
        <w:pStyle w:val="attachmenttitle"/>
        <w:outlineLvl w:val="9"/>
      </w:pPr>
      <w:r w:rsidRPr="003C77B4">
        <w:lastRenderedPageBreak/>
        <w:t>REFERENCES</w:t>
      </w:r>
    </w:p>
    <w:p w14:paraId="48A4AEC9" w14:textId="12863782" w:rsidR="00434285" w:rsidRPr="003C77B4" w:rsidRDefault="00434285" w:rsidP="00AD055F">
      <w:pPr>
        <w:pStyle w:val="REFERENCESheading1"/>
      </w:pPr>
      <w:r w:rsidRPr="003C77B4">
        <w:t>CATEGORY A: Documents for which detailed knowledge is required</w:t>
      </w:r>
    </w:p>
    <w:p w14:paraId="4B0617F7" w14:textId="77777777" w:rsidR="00434285" w:rsidRPr="003C77B4" w:rsidRDefault="00434285" w:rsidP="00883C25">
      <w:pPr>
        <w:pStyle w:val="REFERENCESheading2"/>
      </w:pPr>
      <w:r w:rsidRPr="003C77B4">
        <w:t>Regulatory Guides</w:t>
      </w:r>
    </w:p>
    <w:p w14:paraId="70D161BA" w14:textId="420C1ED7" w:rsidR="00434285" w:rsidRPr="00522C79" w:rsidRDefault="00434285" w:rsidP="00B5295A">
      <w:pPr>
        <w:pStyle w:val="REFERENCES1hanging"/>
      </w:pPr>
      <w:r w:rsidRPr="00522C79">
        <w:t>RG-1.160</w:t>
      </w:r>
      <w:r w:rsidRPr="00522C79">
        <w:tab/>
      </w:r>
      <w:r w:rsidR="00412D2C">
        <w:t>“</w:t>
      </w:r>
      <w:r w:rsidRPr="00522C79">
        <w:t>Monitoring the Effectiveness of Maintenance in Nuclear Power Plants</w:t>
      </w:r>
      <w:r w:rsidR="00430CD6">
        <w:t>”</w:t>
      </w:r>
      <w:r w:rsidRPr="00522C79">
        <w:t xml:space="preserve"> </w:t>
      </w:r>
      <w:r w:rsidR="00D66159">
        <w:t>(Current Revision)</w:t>
      </w:r>
    </w:p>
    <w:p w14:paraId="243FCFB1" w14:textId="77777777" w:rsidR="00D66159" w:rsidRPr="00522C79" w:rsidRDefault="00434285" w:rsidP="00204BBE">
      <w:pPr>
        <w:pStyle w:val="REFERENCES1hanging"/>
      </w:pPr>
      <w:r w:rsidRPr="00522C79">
        <w:t>RG-1.174</w:t>
      </w:r>
      <w:r w:rsidRPr="00522C79">
        <w:tab/>
      </w:r>
      <w:r w:rsidR="00412D2C">
        <w:t>“</w:t>
      </w:r>
      <w:r w:rsidRPr="00522C79">
        <w:t>An Approach for Using Probabilistic Risk Assessment in Risk-Informed Decisions of Plant-Specific Changes to the Licensing Basis</w:t>
      </w:r>
      <w:r w:rsidR="00430CD6">
        <w:t>”</w:t>
      </w:r>
      <w:r w:rsidR="00D66159">
        <w:t xml:space="preserve"> (Current Revision)</w:t>
      </w:r>
    </w:p>
    <w:p w14:paraId="52B50773" w14:textId="77777777" w:rsidR="00D66159" w:rsidRPr="00522C79" w:rsidRDefault="00434285" w:rsidP="00204BBE">
      <w:pPr>
        <w:pStyle w:val="REFERENCES1hanging"/>
      </w:pPr>
      <w:r w:rsidRPr="00522C79">
        <w:t>RG-1.200</w:t>
      </w:r>
      <w:r w:rsidRPr="00522C79">
        <w:tab/>
      </w:r>
      <w:r w:rsidR="00412D2C">
        <w:t>“</w:t>
      </w:r>
      <w:r w:rsidRPr="00522C79">
        <w:t>An Approach for Determining the Technical Adequacy of Probabilistic Risk Assessment Results for Risk</w:t>
      </w:r>
      <w:r w:rsidRPr="00522C79">
        <w:noBreakHyphen/>
        <w:t>Informed Activities</w:t>
      </w:r>
      <w:r w:rsidR="00430CD6">
        <w:t>”</w:t>
      </w:r>
      <w:r w:rsidR="00D66159">
        <w:t xml:space="preserve"> (Current Revision)</w:t>
      </w:r>
    </w:p>
    <w:p w14:paraId="4A5E9171" w14:textId="77777777" w:rsidR="00434285" w:rsidRPr="00522C79" w:rsidRDefault="00434285" w:rsidP="00883C25">
      <w:pPr>
        <w:pStyle w:val="REFERENCESheading2"/>
      </w:pPr>
      <w:r w:rsidRPr="00522C79">
        <w:t>NUREGS</w:t>
      </w:r>
    </w:p>
    <w:p w14:paraId="45D233EE" w14:textId="77777777" w:rsidR="00434285" w:rsidRPr="00522C79" w:rsidRDefault="00434285" w:rsidP="00DE3268">
      <w:pPr>
        <w:pStyle w:val="REFERENCES15hanging"/>
      </w:pPr>
      <w:r w:rsidRPr="00522C79">
        <w:t>NUREG-1449</w:t>
      </w:r>
      <w:r w:rsidRPr="00522C79">
        <w:tab/>
      </w:r>
      <w:r w:rsidR="00412D2C">
        <w:t>“</w:t>
      </w:r>
      <w:r w:rsidRPr="00522C79">
        <w:t>Shutdown and Low Power Operations at Commercial Power Plants</w:t>
      </w:r>
      <w:r w:rsidR="00430CD6">
        <w:t>”</w:t>
      </w:r>
    </w:p>
    <w:p w14:paraId="3E3AD80F" w14:textId="77777777" w:rsidR="00434285" w:rsidRPr="00522C79" w:rsidRDefault="00434285" w:rsidP="001C3F57">
      <w:pPr>
        <w:pStyle w:val="REFERENCES15hanging"/>
      </w:pPr>
      <w:r w:rsidRPr="00522C79">
        <w:t>NUREG-1605</w:t>
      </w:r>
      <w:r w:rsidRPr="00522C79">
        <w:tab/>
      </w:r>
      <w:r w:rsidR="00412D2C">
        <w:t>“</w:t>
      </w:r>
      <w:r w:rsidRPr="00522C79">
        <w:t>Risk Profile Methodology of Plant Configurations and Pilot Applications Lessons Learned</w:t>
      </w:r>
      <w:r w:rsidR="00430CD6">
        <w:t>”</w:t>
      </w:r>
    </w:p>
    <w:p w14:paraId="2209E029" w14:textId="77777777" w:rsidR="00434285" w:rsidRPr="00522C79" w:rsidRDefault="00434285" w:rsidP="001C3F57">
      <w:pPr>
        <w:pStyle w:val="REFERENCES15hanging"/>
      </w:pPr>
      <w:r w:rsidRPr="00522C79">
        <w:t>NUREG-1765</w:t>
      </w:r>
      <w:r w:rsidRPr="00522C79">
        <w:tab/>
      </w:r>
      <w:r w:rsidR="00412D2C">
        <w:t>“</w:t>
      </w:r>
      <w:r w:rsidRPr="00522C79">
        <w:t>Basis Document for Large Early Release Frequency (LERF) and the Significance Determination Process (SDP)</w:t>
      </w:r>
      <w:r w:rsidR="00430CD6">
        <w:t>”</w:t>
      </w:r>
    </w:p>
    <w:p w14:paraId="65B9316B" w14:textId="012EC923" w:rsidR="0046274F" w:rsidRPr="00522C79" w:rsidRDefault="0046274F" w:rsidP="001C3F57">
      <w:pPr>
        <w:pStyle w:val="REFERENCES15hanging"/>
      </w:pPr>
      <w:r w:rsidRPr="00522C79">
        <w:t>NUREG-1855, Vol. 1</w:t>
      </w:r>
      <w:r w:rsidR="00412D2C">
        <w:t xml:space="preserve"> “</w:t>
      </w:r>
      <w:r w:rsidRPr="00522C79">
        <w:rPr>
          <w:bCs/>
        </w:rPr>
        <w:t>Guidance on the Treatment of Uncertainties Associated with PRAs in Risk-Informed Decision Making”</w:t>
      </w:r>
    </w:p>
    <w:p w14:paraId="65B81FEC" w14:textId="77777777" w:rsidR="00434285" w:rsidRPr="00522C79" w:rsidRDefault="00434285" w:rsidP="001C3F57">
      <w:pPr>
        <w:pStyle w:val="REFERENCES15hanging"/>
      </w:pPr>
      <w:r w:rsidRPr="00522C79">
        <w:t>NUREG/CR-5485</w:t>
      </w:r>
      <w:r w:rsidRPr="00522C79">
        <w:tab/>
      </w:r>
      <w:r w:rsidR="00412D2C">
        <w:t>“</w:t>
      </w:r>
      <w:r w:rsidRPr="00522C79">
        <w:t>Guidelines on Modeling Common Cause Failures in Probabilistic Assessment</w:t>
      </w:r>
      <w:r w:rsidR="00430CD6">
        <w:t>”</w:t>
      </w:r>
    </w:p>
    <w:p w14:paraId="16D02B31" w14:textId="77777777" w:rsidR="00434285" w:rsidRPr="00522C79" w:rsidRDefault="00434285" w:rsidP="001C3F57">
      <w:pPr>
        <w:pStyle w:val="REFERENCES15hanging"/>
      </w:pPr>
      <w:r w:rsidRPr="00522C79">
        <w:t>NUREG/CR-6883</w:t>
      </w:r>
      <w:r w:rsidRPr="00522C79">
        <w:tab/>
        <w:t>“The SPAR-H Human Reliability Analysis Method”</w:t>
      </w:r>
    </w:p>
    <w:p w14:paraId="18BF3CA4" w14:textId="77777777" w:rsidR="00434285" w:rsidRPr="00522C79" w:rsidRDefault="00434285" w:rsidP="001C3F57">
      <w:pPr>
        <w:pStyle w:val="REFERENCES15hanging"/>
      </w:pPr>
      <w:r w:rsidRPr="00522C79">
        <w:t>NUREG/CR-6928</w:t>
      </w:r>
      <w:r w:rsidRPr="00522C79">
        <w:tab/>
        <w:t>“Industry-Average Performance for Components and Initiating Events at U.S. Commercial Nuclear Power Plants”</w:t>
      </w:r>
    </w:p>
    <w:p w14:paraId="63397EE0" w14:textId="77777777" w:rsidR="00434285" w:rsidRPr="00522C79" w:rsidRDefault="00434285" w:rsidP="00883C25">
      <w:pPr>
        <w:pStyle w:val="REFERENCESheading2"/>
      </w:pPr>
      <w:r w:rsidRPr="00522C79">
        <w:t>NRC Generic Letters</w:t>
      </w:r>
    </w:p>
    <w:p w14:paraId="3CBE487A" w14:textId="095AC518" w:rsidR="00434285" w:rsidRPr="00522C79" w:rsidRDefault="00434285" w:rsidP="00DC01C4">
      <w:pPr>
        <w:pStyle w:val="BodyText"/>
      </w:pPr>
      <w:r w:rsidRPr="00522C79">
        <w:t>GL 88-20 &amp; supplements</w:t>
      </w:r>
      <w:r w:rsidRPr="00522C79">
        <w:tab/>
      </w:r>
      <w:r w:rsidR="00412D2C">
        <w:t>“</w:t>
      </w:r>
      <w:r w:rsidRPr="00522C79">
        <w:t xml:space="preserve">Individual Plant Examination </w:t>
      </w:r>
      <w:r w:rsidR="006D7C5E">
        <w:t>f</w:t>
      </w:r>
      <w:r w:rsidRPr="00522C79">
        <w:t>or Severe Accident Vulnerabilities</w:t>
      </w:r>
      <w:r w:rsidR="00430CD6">
        <w:t>”</w:t>
      </w:r>
    </w:p>
    <w:p w14:paraId="7A50094D" w14:textId="77777777" w:rsidR="00434285" w:rsidRPr="00522C79" w:rsidRDefault="00434285" w:rsidP="00883C25">
      <w:pPr>
        <w:pStyle w:val="REFERENCESheading2"/>
      </w:pPr>
      <w:r w:rsidRPr="00782FE7">
        <w:rPr>
          <w:i/>
          <w:iCs/>
        </w:rPr>
        <w:t>Federal Register</w:t>
      </w:r>
      <w:r w:rsidRPr="00522C79">
        <w:t xml:space="preserve"> Notices</w:t>
      </w:r>
    </w:p>
    <w:p w14:paraId="6FC1AE66" w14:textId="77777777" w:rsidR="00434285" w:rsidRPr="00522C79" w:rsidRDefault="00434285" w:rsidP="0047439D">
      <w:pPr>
        <w:pStyle w:val="REFERENCES2hanging"/>
      </w:pPr>
      <w:r w:rsidRPr="00782FE7">
        <w:rPr>
          <w:i/>
          <w:iCs/>
        </w:rPr>
        <w:t>Federal Register</w:t>
      </w:r>
      <w:r w:rsidRPr="00522C79">
        <w:t>, 8/8/85,</w:t>
      </w:r>
      <w:r w:rsidRPr="00522C79">
        <w:tab/>
      </w:r>
      <w:r w:rsidR="00412D2C">
        <w:t>“</w:t>
      </w:r>
      <w:r w:rsidRPr="00522C79">
        <w:t>Policy Statement on Severe Reactor Accidents regarding Future Designs and Existing Plants"</w:t>
      </w:r>
    </w:p>
    <w:p w14:paraId="35A3D9C2" w14:textId="77777777" w:rsidR="00434285" w:rsidRPr="00522C79" w:rsidRDefault="00434285" w:rsidP="0047439D">
      <w:pPr>
        <w:pStyle w:val="REFERENCES2hanging"/>
      </w:pPr>
      <w:r w:rsidRPr="00782FE7">
        <w:rPr>
          <w:i/>
          <w:iCs/>
        </w:rPr>
        <w:t>Federal Register</w:t>
      </w:r>
      <w:r w:rsidRPr="00522C79">
        <w:t>, 8/21/86,</w:t>
      </w:r>
      <w:r w:rsidRPr="00522C79">
        <w:tab/>
      </w:r>
      <w:r w:rsidR="00412D2C">
        <w:t>“</w:t>
      </w:r>
      <w:r w:rsidRPr="00522C79">
        <w:t>Safety Goals for the Operations of Nuclear Power Plants: Policy Statement"</w:t>
      </w:r>
    </w:p>
    <w:p w14:paraId="2E641008" w14:textId="77777777" w:rsidR="00434285" w:rsidRPr="00522C79" w:rsidRDefault="00434285" w:rsidP="0047439D">
      <w:pPr>
        <w:pStyle w:val="REFERENCES2hanging"/>
      </w:pPr>
      <w:r w:rsidRPr="00782FE7">
        <w:rPr>
          <w:i/>
          <w:iCs/>
        </w:rPr>
        <w:lastRenderedPageBreak/>
        <w:t>Federal Register</w:t>
      </w:r>
      <w:r w:rsidRPr="00522C79">
        <w:t>, 8/16/95</w:t>
      </w:r>
      <w:r w:rsidRPr="00522C79">
        <w:tab/>
        <w:t>"Use of Probabilistic Risk Assessment Methods in Nuclear Regulatory Activities: Final Policy Statement"</w:t>
      </w:r>
    </w:p>
    <w:p w14:paraId="3D394D6D" w14:textId="77777777" w:rsidR="00434285" w:rsidRPr="00522C79" w:rsidRDefault="00434285" w:rsidP="00883C25">
      <w:pPr>
        <w:pStyle w:val="REFERENCESheading2"/>
      </w:pPr>
      <w:r w:rsidRPr="00522C79">
        <w:t>Other Documents</w:t>
      </w:r>
    </w:p>
    <w:p w14:paraId="1D799780" w14:textId="0BA71933" w:rsidR="00434285" w:rsidRPr="00522C79" w:rsidRDefault="00434285" w:rsidP="007756F3">
      <w:pPr>
        <w:pStyle w:val="REFERENCES1hanging"/>
      </w:pPr>
      <w:r w:rsidRPr="00522C79">
        <w:t xml:space="preserve">Staff Requirements Memo for SECY 98-144, </w:t>
      </w:r>
      <w:r w:rsidR="00412D2C">
        <w:t>“</w:t>
      </w:r>
      <w:r w:rsidRPr="00522C79">
        <w:t>White Paper on Risk-Informed and Performance</w:t>
      </w:r>
      <w:r w:rsidR="00AA2196">
        <w:noBreakHyphen/>
      </w:r>
      <w:r w:rsidRPr="00522C79">
        <w:t>Based Regulation (Revised)</w:t>
      </w:r>
      <w:r w:rsidR="00430CD6">
        <w:t>”</w:t>
      </w:r>
    </w:p>
    <w:p w14:paraId="42EBD6D2" w14:textId="20D814A9" w:rsidR="00434285" w:rsidRPr="00522C79" w:rsidRDefault="00434285" w:rsidP="007756F3">
      <w:pPr>
        <w:pStyle w:val="REFERENCES1hanging"/>
      </w:pPr>
      <w:r w:rsidRPr="00522C79">
        <w:t>Idaho National Engineering and Environmental Laboratory (INEEL/EXT-99-00041, January</w:t>
      </w:r>
      <w:r w:rsidR="00AA2196">
        <w:t> </w:t>
      </w:r>
      <w:r w:rsidRPr="00522C79">
        <w:t xml:space="preserve">1999) </w:t>
      </w:r>
      <w:r w:rsidR="00412D2C">
        <w:t>“</w:t>
      </w:r>
      <w:r w:rsidRPr="00522C79">
        <w:t>Revision of the 1994 ASP HRA Methodology (Draft)</w:t>
      </w:r>
      <w:r w:rsidR="00412D2C">
        <w:t>”</w:t>
      </w:r>
    </w:p>
    <w:p w14:paraId="04AD0850" w14:textId="442C65EA" w:rsidR="00434285" w:rsidRPr="003C77B4" w:rsidRDefault="00434285" w:rsidP="00AD055F">
      <w:pPr>
        <w:pStyle w:val="REFERENCESheading1"/>
      </w:pPr>
      <w:r w:rsidRPr="003C77B4">
        <w:t>CATEGORY B: Documents for which a general knowledge is required.</w:t>
      </w:r>
    </w:p>
    <w:p w14:paraId="7E16EDA8" w14:textId="77777777" w:rsidR="00434285" w:rsidRPr="003C77B4" w:rsidRDefault="00434285" w:rsidP="00883C25">
      <w:pPr>
        <w:pStyle w:val="REFERENCESheading2"/>
      </w:pPr>
      <w:r w:rsidRPr="003C77B4">
        <w:t>Regulatory Guides</w:t>
      </w:r>
    </w:p>
    <w:p w14:paraId="418019B9" w14:textId="77777777" w:rsidR="00D61AA1" w:rsidRPr="00522C79" w:rsidRDefault="00434285" w:rsidP="00204BBE">
      <w:pPr>
        <w:pStyle w:val="REFERENCES1hanging"/>
      </w:pPr>
      <w:r w:rsidRPr="00522C79">
        <w:t>RG-1.175</w:t>
      </w:r>
      <w:r w:rsidRPr="00522C79">
        <w:tab/>
      </w:r>
      <w:r w:rsidR="00412D2C">
        <w:t>“</w:t>
      </w:r>
      <w:r w:rsidRPr="00522C79">
        <w:t>An Approach for Plant-Specific, Risk-Informed Decision making: Inservice Testing</w:t>
      </w:r>
      <w:r w:rsidR="00430CD6">
        <w:t>”</w:t>
      </w:r>
      <w:r w:rsidR="00D61AA1">
        <w:t xml:space="preserve"> (Current Revision)</w:t>
      </w:r>
    </w:p>
    <w:p w14:paraId="25DD4393" w14:textId="77777777" w:rsidR="00D61AA1" w:rsidRPr="00522C79" w:rsidRDefault="00434285" w:rsidP="00204BBE">
      <w:pPr>
        <w:pStyle w:val="REFERENCES1hanging"/>
      </w:pPr>
      <w:r w:rsidRPr="00522C79">
        <w:t>RG-1.176</w:t>
      </w:r>
      <w:r w:rsidRPr="00522C79">
        <w:tab/>
      </w:r>
      <w:r w:rsidR="00412D2C">
        <w:t>“</w:t>
      </w:r>
      <w:r w:rsidRPr="00522C79">
        <w:t>An Approach for Plant-Specific, Risk-Informed Decision making: Graded Quality Assurance</w:t>
      </w:r>
      <w:r w:rsidR="00430CD6">
        <w:t>”</w:t>
      </w:r>
      <w:r w:rsidR="00D61AA1">
        <w:t xml:space="preserve"> (Current Revision)</w:t>
      </w:r>
    </w:p>
    <w:p w14:paraId="360AD7B0" w14:textId="77777777" w:rsidR="00D61AA1" w:rsidRPr="00522C79" w:rsidRDefault="00434285" w:rsidP="00204BBE">
      <w:pPr>
        <w:pStyle w:val="REFERENCES1hanging"/>
      </w:pPr>
      <w:r w:rsidRPr="00522C79">
        <w:t>RG-1.177</w:t>
      </w:r>
      <w:r w:rsidRPr="00522C79">
        <w:tab/>
        <w:t xml:space="preserve"> </w:t>
      </w:r>
      <w:r w:rsidR="00412D2C">
        <w:t>“</w:t>
      </w:r>
      <w:r w:rsidRPr="00522C79">
        <w:t>An Approach for Plant-Specific, Risk-Informed Decision making: Technical Specifications</w:t>
      </w:r>
      <w:r w:rsidR="00430CD6">
        <w:t>”</w:t>
      </w:r>
      <w:r w:rsidR="00D61AA1">
        <w:t xml:space="preserve"> (Current Revision)</w:t>
      </w:r>
    </w:p>
    <w:p w14:paraId="227A4F57" w14:textId="77777777" w:rsidR="00D61AA1" w:rsidRPr="00522C79" w:rsidRDefault="00434285" w:rsidP="00204BBE">
      <w:pPr>
        <w:pStyle w:val="REFERENCES1hanging"/>
      </w:pPr>
      <w:r w:rsidRPr="00522C79">
        <w:t>RG-1.178</w:t>
      </w:r>
      <w:r w:rsidRPr="00522C79">
        <w:tab/>
      </w:r>
      <w:r w:rsidR="00412D2C">
        <w:t>“</w:t>
      </w:r>
      <w:r w:rsidRPr="00522C79">
        <w:t>An Approach for Plant-Specific, Risk-Informed Decision making: Inservice Inspection</w:t>
      </w:r>
      <w:r w:rsidR="00430CD6">
        <w:t>”</w:t>
      </w:r>
      <w:r w:rsidR="00D61AA1">
        <w:t xml:space="preserve"> (Current Revision)</w:t>
      </w:r>
    </w:p>
    <w:p w14:paraId="0ABACF90" w14:textId="77777777" w:rsidR="00434285" w:rsidRPr="00522C79" w:rsidRDefault="00434285" w:rsidP="00883C25">
      <w:pPr>
        <w:pStyle w:val="REFERENCESheading2"/>
      </w:pPr>
      <w:r w:rsidRPr="00522C79">
        <w:t>NUREGS</w:t>
      </w:r>
    </w:p>
    <w:p w14:paraId="570CD904" w14:textId="77777777" w:rsidR="00434285" w:rsidRPr="00522C79" w:rsidRDefault="00434285" w:rsidP="001C3F57">
      <w:pPr>
        <w:pStyle w:val="REFERENCES15hanging"/>
      </w:pPr>
      <w:r w:rsidRPr="00522C79">
        <w:t>NUREG-75/014</w:t>
      </w:r>
      <w:r w:rsidRPr="00522C79">
        <w:tab/>
      </w:r>
      <w:r w:rsidR="00412D2C">
        <w:t>“</w:t>
      </w:r>
      <w:r w:rsidRPr="00522C79">
        <w:t>Reactor Safety Study: An Assessment of Accident Risks in U.S. Commercial Nuclear Power Plants - Main Report (WASH 1400)</w:t>
      </w:r>
      <w:r w:rsidR="00430CD6">
        <w:t>”</w:t>
      </w:r>
    </w:p>
    <w:p w14:paraId="2E2F4AB1" w14:textId="77777777" w:rsidR="00434285" w:rsidRPr="00522C79" w:rsidRDefault="00434285" w:rsidP="001C3F57">
      <w:pPr>
        <w:pStyle w:val="REFERENCES15hanging"/>
      </w:pPr>
      <w:r w:rsidRPr="00522C79">
        <w:t>NUREG-0492</w:t>
      </w:r>
      <w:r w:rsidRPr="00522C79">
        <w:tab/>
      </w:r>
      <w:r w:rsidR="00412D2C">
        <w:t>“</w:t>
      </w:r>
      <w:r w:rsidRPr="00522C79">
        <w:t>Fault Tree Handbook</w:t>
      </w:r>
      <w:r w:rsidR="00430CD6">
        <w:t>”</w:t>
      </w:r>
    </w:p>
    <w:p w14:paraId="2F13626A" w14:textId="77777777" w:rsidR="00434285" w:rsidRPr="00522C79" w:rsidRDefault="00434285" w:rsidP="001C3F57">
      <w:pPr>
        <w:pStyle w:val="REFERENCES15hanging"/>
      </w:pPr>
      <w:r w:rsidRPr="00522C79">
        <w:t>NUREG-1032</w:t>
      </w:r>
      <w:r w:rsidRPr="00522C79">
        <w:tab/>
      </w:r>
      <w:r w:rsidR="00412D2C">
        <w:t>“</w:t>
      </w:r>
      <w:r w:rsidRPr="00522C79">
        <w:t>Evaluation of Station Blackout Accidents at Nuclear Power Plants</w:t>
      </w:r>
      <w:r w:rsidR="00430CD6">
        <w:t>”</w:t>
      </w:r>
    </w:p>
    <w:p w14:paraId="17A35872" w14:textId="77777777" w:rsidR="00434285" w:rsidRPr="00522C79" w:rsidRDefault="00434285" w:rsidP="001C3F57">
      <w:pPr>
        <w:pStyle w:val="REFERENCES15hanging"/>
      </w:pPr>
      <w:r w:rsidRPr="00522C79">
        <w:t>NUREG-1150</w:t>
      </w:r>
      <w:r w:rsidRPr="00522C79">
        <w:tab/>
      </w:r>
      <w:r w:rsidR="00412D2C">
        <w:t>“</w:t>
      </w:r>
      <w:r w:rsidRPr="00522C79">
        <w:t>U.S. Nuclear Regulatory Commission, Severe Accident Risks: An Assessment for Five U.S. Nuclear Power Plants</w:t>
      </w:r>
      <w:r w:rsidR="00430CD6">
        <w:t>”</w:t>
      </w:r>
      <w:r w:rsidR="00C73ECB" w:rsidRPr="00522C79">
        <w:t xml:space="preserve"> (Volumes 1 &amp; 2)</w:t>
      </w:r>
    </w:p>
    <w:p w14:paraId="2F3C4443" w14:textId="7FE2DD4D" w:rsidR="00434285" w:rsidRPr="00522C79" w:rsidRDefault="00434285" w:rsidP="001C3F57">
      <w:pPr>
        <w:pStyle w:val="REFERENCES15hanging"/>
      </w:pPr>
      <w:r w:rsidRPr="00522C79">
        <w:t>NUREG 1407</w:t>
      </w:r>
      <w:r w:rsidRPr="00522C79">
        <w:tab/>
      </w:r>
      <w:r w:rsidR="00412D2C">
        <w:t>“</w:t>
      </w:r>
      <w:r w:rsidRPr="00522C79">
        <w:t>Procedural and Submittal Guidance for the Individual Plant Examination of External Events (IPEEE) for Severe Accident Vulnerabilities"</w:t>
      </w:r>
    </w:p>
    <w:p w14:paraId="258613A1" w14:textId="68C71797" w:rsidR="00434285" w:rsidRPr="00522C79" w:rsidRDefault="00434285" w:rsidP="001C3F57">
      <w:pPr>
        <w:pStyle w:val="REFERENCES15hanging"/>
      </w:pPr>
      <w:r w:rsidRPr="00522C79">
        <w:t>NUREG-1560</w:t>
      </w:r>
      <w:r w:rsidRPr="00522C79">
        <w:tab/>
      </w:r>
      <w:r w:rsidR="00412D2C">
        <w:t>“</w:t>
      </w:r>
      <w:r w:rsidRPr="00522C79">
        <w:t>IPE Program: Perspectives on Reactor Safety and Plant Performance</w:t>
      </w:r>
      <w:r w:rsidR="00430CD6">
        <w:t>”</w:t>
      </w:r>
      <w:r w:rsidR="00C73ECB" w:rsidRPr="00522C79">
        <w:t xml:space="preserve"> (3</w:t>
      </w:r>
      <w:r w:rsidR="00DB75B5">
        <w:t> </w:t>
      </w:r>
      <w:r w:rsidR="00C73ECB" w:rsidRPr="00522C79">
        <w:t>Volumes)</w:t>
      </w:r>
    </w:p>
    <w:p w14:paraId="1382EA1B" w14:textId="5F6737D6" w:rsidR="00434285" w:rsidRPr="00522C79" w:rsidRDefault="00434285" w:rsidP="001C3F57">
      <w:pPr>
        <w:pStyle w:val="REFERENCES15hanging"/>
      </w:pPr>
      <w:r w:rsidRPr="00522C79">
        <w:t>NUREG-1570</w:t>
      </w:r>
      <w:r w:rsidR="00412D2C">
        <w:tab/>
        <w:t>“</w:t>
      </w:r>
      <w:r w:rsidRPr="00522C79">
        <w:t>Risk Assessment of Severe Accident Induced Steam Generator Tube Rupture</w:t>
      </w:r>
      <w:r w:rsidR="00430CD6">
        <w:t>”</w:t>
      </w:r>
    </w:p>
    <w:p w14:paraId="7B7A5A88" w14:textId="38F53E06" w:rsidR="00434285" w:rsidRPr="00522C79" w:rsidRDefault="00434285" w:rsidP="001C3F57">
      <w:pPr>
        <w:pStyle w:val="REFERENCES15hanging"/>
      </w:pPr>
      <w:r w:rsidRPr="00522C79">
        <w:t>NUREG-1742</w:t>
      </w:r>
      <w:r w:rsidRPr="00522C79">
        <w:tab/>
      </w:r>
      <w:r w:rsidR="00412D2C">
        <w:t>“</w:t>
      </w:r>
      <w:r w:rsidRPr="00522C79">
        <w:t>Perspectives Gained from the IPEEE Program, Volumes 1 and 2"</w:t>
      </w:r>
    </w:p>
    <w:p w14:paraId="58DF5166" w14:textId="77777777" w:rsidR="00434285" w:rsidRPr="00522C79" w:rsidRDefault="00434285" w:rsidP="001C3F57">
      <w:pPr>
        <w:pStyle w:val="REFERENCES15hanging"/>
      </w:pPr>
      <w:r w:rsidRPr="00522C79">
        <w:lastRenderedPageBreak/>
        <w:t>NUREG/CR-4334</w:t>
      </w:r>
      <w:r w:rsidRPr="00522C79">
        <w:tab/>
      </w:r>
      <w:r w:rsidR="00412D2C">
        <w:t>“</w:t>
      </w:r>
      <w:r w:rsidRPr="00522C79">
        <w:t>An Approach to the Quantification of Seismic Margins in Nuclear Power Plants."</w:t>
      </w:r>
    </w:p>
    <w:p w14:paraId="3985541C" w14:textId="77777777" w:rsidR="00434285" w:rsidRPr="00522C79" w:rsidRDefault="00434285" w:rsidP="001C3F57">
      <w:pPr>
        <w:pStyle w:val="REFERENCES15hanging"/>
      </w:pPr>
      <w:r w:rsidRPr="00522C79">
        <w:t>NUREG/CR-4482</w:t>
      </w:r>
      <w:r w:rsidRPr="00522C79">
        <w:tab/>
        <w:t>"Recommendations to the Nuclear Regulatory Commission on Trial Guidelines for Seismic Margin Reviews of Nuclear Power Plants"</w:t>
      </w:r>
    </w:p>
    <w:p w14:paraId="3C71B7FF" w14:textId="77777777" w:rsidR="00434285" w:rsidRPr="00522C79" w:rsidRDefault="00434285" w:rsidP="001C3F57">
      <w:pPr>
        <w:pStyle w:val="REFERENCES15hanging"/>
      </w:pPr>
      <w:r w:rsidRPr="00522C79">
        <w:t>NUREG/CR-4550</w:t>
      </w:r>
      <w:r w:rsidRPr="00522C79">
        <w:tab/>
      </w:r>
      <w:r w:rsidR="00412D2C">
        <w:t>“</w:t>
      </w:r>
      <w:r w:rsidRPr="00522C79">
        <w:t>Analysis of Core Damage Frequency: Internal Events Methodology</w:t>
      </w:r>
      <w:r w:rsidR="00C73ECB" w:rsidRPr="00522C79">
        <w:t xml:space="preserve"> Vol 1</w:t>
      </w:r>
    </w:p>
    <w:p w14:paraId="72560BCC" w14:textId="42F6CBE6" w:rsidR="003E2D2B" w:rsidRPr="00522C79" w:rsidRDefault="003E2D2B" w:rsidP="00D0433A">
      <w:pPr>
        <w:pStyle w:val="REFERENCES15hanging"/>
      </w:pPr>
      <w:r w:rsidRPr="00522C79">
        <w:t>NUREG/CR-5500</w:t>
      </w:r>
      <w:r w:rsidRPr="00522C79">
        <w:tab/>
        <w:t>“System Reliability Studies” in 11 volumes:</w:t>
      </w:r>
      <w:r w:rsidR="004C1E70">
        <w:br/>
      </w:r>
      <w:r w:rsidRPr="00522C79">
        <w:t>Vol 1</w:t>
      </w:r>
      <w:r w:rsidRPr="00522C79">
        <w:tab/>
        <w:t>AFW; 1987 - 1995; INEEL/EXT-97-00740</w:t>
      </w:r>
      <w:r w:rsidR="004C1E70">
        <w:br/>
      </w:r>
      <w:r w:rsidRPr="00522C79">
        <w:t xml:space="preserve">Vol 2 </w:t>
      </w:r>
      <w:r w:rsidRPr="00522C79">
        <w:tab/>
        <w:t>Westinghouse RPS; 1984 - 1995 INEEL/EXT-97-00740</w:t>
      </w:r>
      <w:r w:rsidR="004C1E70">
        <w:br/>
      </w:r>
      <w:r w:rsidRPr="00522C79">
        <w:t xml:space="preserve">Vol 3 </w:t>
      </w:r>
      <w:r w:rsidRPr="00522C79">
        <w:tab/>
        <w:t xml:space="preserve">GE RPS; 1984 </w:t>
      </w:r>
      <w:r w:rsidR="004C1E70">
        <w:t>–</w:t>
      </w:r>
      <w:r w:rsidRPr="00522C79">
        <w:t xml:space="preserve"> 1995</w:t>
      </w:r>
      <w:r w:rsidR="004C1E70">
        <w:br/>
      </w:r>
      <w:r w:rsidRPr="00522C79">
        <w:t>Vol 4</w:t>
      </w:r>
      <w:r w:rsidRPr="00522C79">
        <w:tab/>
        <w:t>HPCI; 1987 - 1993; INEEL 94/0158</w:t>
      </w:r>
      <w:r w:rsidR="00340426">
        <w:br/>
      </w:r>
      <w:r w:rsidRPr="00522C79">
        <w:t>Vol 5</w:t>
      </w:r>
      <w:r w:rsidRPr="00522C79">
        <w:tab/>
        <w:t>EDG; 1987 -1993; INEEL 95/0035</w:t>
      </w:r>
      <w:r w:rsidR="00340426">
        <w:br/>
      </w:r>
      <w:r w:rsidRPr="00522C79">
        <w:t>Vol 6</w:t>
      </w:r>
      <w:r w:rsidRPr="00522C79">
        <w:tab/>
        <w:t>Isolation Condenser; 1987 - 1993 INEEL 95/0478</w:t>
      </w:r>
      <w:r w:rsidR="00340426">
        <w:br/>
      </w:r>
      <w:r w:rsidRPr="00522C79">
        <w:t>Vol 7</w:t>
      </w:r>
      <w:r w:rsidRPr="00522C79">
        <w:tab/>
        <w:t>RCIC; 1987 - 1993; INEEL 95/0196</w:t>
      </w:r>
      <w:r w:rsidR="00340426">
        <w:br/>
      </w:r>
      <w:r w:rsidRPr="00522C79">
        <w:t xml:space="preserve">Vol 8 </w:t>
      </w:r>
      <w:r w:rsidRPr="00522C79">
        <w:tab/>
        <w:t>HPCS; 1987 - 1993; INEEL 95/00133</w:t>
      </w:r>
      <w:r w:rsidR="00340426">
        <w:br/>
      </w:r>
      <w:r w:rsidRPr="00522C79">
        <w:t xml:space="preserve">Vol 9 </w:t>
      </w:r>
      <w:r w:rsidRPr="00522C79">
        <w:tab/>
        <w:t>HPSI; 1987 - 1997; INEEL 99/00373</w:t>
      </w:r>
      <w:r w:rsidR="00340426">
        <w:br/>
      </w:r>
      <w:r w:rsidRPr="00522C79">
        <w:t>Vol 10</w:t>
      </w:r>
      <w:r w:rsidRPr="00522C79">
        <w:tab/>
        <w:t>CE RPS; 1984 - 1998; INEL/EXT 97-00740</w:t>
      </w:r>
      <w:r w:rsidR="00D0433A">
        <w:br/>
      </w:r>
      <w:r w:rsidRPr="00522C79">
        <w:t>Vol 11</w:t>
      </w:r>
      <w:r w:rsidRPr="00522C79">
        <w:tab/>
        <w:t>B&amp;W RPS; 1984 -1998; INEL/EXT-97-00740</w:t>
      </w:r>
    </w:p>
    <w:p w14:paraId="6A0F8911" w14:textId="77777777" w:rsidR="00434285" w:rsidRPr="00522C79" w:rsidRDefault="00434285" w:rsidP="001C3F57">
      <w:pPr>
        <w:pStyle w:val="REFERENCES15hanging"/>
      </w:pPr>
      <w:r w:rsidRPr="00522C79">
        <w:t>NUREG/CR-5750</w:t>
      </w:r>
      <w:r w:rsidRPr="00522C79">
        <w:tab/>
      </w:r>
      <w:r w:rsidR="00412D2C">
        <w:t>“</w:t>
      </w:r>
      <w:r w:rsidRPr="00522C79">
        <w:t>Rates of Initiating Events at U.S. Nuclear Power Plants: 1987-1995"</w:t>
      </w:r>
    </w:p>
    <w:p w14:paraId="32C71496" w14:textId="77777777" w:rsidR="00434285" w:rsidRPr="00522C79" w:rsidRDefault="00434285" w:rsidP="001C3F57">
      <w:pPr>
        <w:pStyle w:val="REFERENCES15hanging"/>
      </w:pPr>
      <w:r w:rsidRPr="00522C79">
        <w:t>NUREG/CR-6141</w:t>
      </w:r>
      <w:r w:rsidRPr="00522C79">
        <w:tab/>
      </w:r>
      <w:r w:rsidR="00412D2C">
        <w:t>“</w:t>
      </w:r>
      <w:r w:rsidRPr="00522C79">
        <w:t>Handbook of Methods for Risk Based Analyses of Technical Specifications</w:t>
      </w:r>
      <w:r w:rsidR="00430CD6">
        <w:t>”</w:t>
      </w:r>
    </w:p>
    <w:p w14:paraId="76B0E69F" w14:textId="286C6A8C" w:rsidR="00434285" w:rsidRPr="00522C79" w:rsidRDefault="00434285" w:rsidP="001C3F57">
      <w:pPr>
        <w:pStyle w:val="REFERENCES15hanging"/>
      </w:pPr>
      <w:r w:rsidRPr="00522C79">
        <w:t>NUREG-6265</w:t>
      </w:r>
      <w:r w:rsidRPr="00522C79">
        <w:tab/>
      </w:r>
      <w:r w:rsidR="00412D2C">
        <w:t>“</w:t>
      </w:r>
      <w:r w:rsidRPr="00522C79">
        <w:t>Multidisciplinary Framework for HRS with an Application of Errors of Commission and Dependencies</w:t>
      </w:r>
      <w:r w:rsidR="00430CD6">
        <w:t>”</w:t>
      </w:r>
    </w:p>
    <w:p w14:paraId="5174EB0C" w14:textId="77777777" w:rsidR="00434285" w:rsidRPr="00522C79" w:rsidRDefault="00434285" w:rsidP="001C3F57">
      <w:pPr>
        <w:pStyle w:val="REFERENCES15hanging"/>
      </w:pPr>
      <w:r w:rsidRPr="00522C79">
        <w:t>NUREG/CR-6544</w:t>
      </w:r>
      <w:r w:rsidRPr="00522C79">
        <w:tab/>
      </w:r>
      <w:r w:rsidR="00412D2C">
        <w:t>“</w:t>
      </w:r>
      <w:r w:rsidRPr="00522C79">
        <w:t>A Methodology for Analyzing Precursors to Earthquake - Initiated and Fire-Initiated Accident Sequences</w:t>
      </w:r>
      <w:r w:rsidR="00430CD6">
        <w:t>”</w:t>
      </w:r>
    </w:p>
    <w:p w14:paraId="3AAEE0A9" w14:textId="77777777" w:rsidR="00434285" w:rsidRPr="00522C79" w:rsidRDefault="00434285" w:rsidP="001C3F57">
      <w:pPr>
        <w:pStyle w:val="REFERENCES15hanging"/>
      </w:pPr>
      <w:r w:rsidRPr="00522C79">
        <w:t>NUREG/CR 6595</w:t>
      </w:r>
      <w:r w:rsidRPr="00522C79">
        <w:tab/>
      </w:r>
      <w:r w:rsidR="00412D2C">
        <w:t>“</w:t>
      </w:r>
      <w:r w:rsidRPr="00522C79">
        <w:t>An Approach for Estimating the Frequencies of Various Containment Failure Modes and Bypass Events</w:t>
      </w:r>
      <w:r w:rsidR="00430CD6">
        <w:t>”</w:t>
      </w:r>
    </w:p>
    <w:p w14:paraId="712D8A05" w14:textId="77777777" w:rsidR="00434285" w:rsidRDefault="00434285" w:rsidP="001C3F57">
      <w:pPr>
        <w:pStyle w:val="REFERENCES15hanging"/>
      </w:pPr>
      <w:r w:rsidRPr="00522C79">
        <w:t>NUREG/CR-6823</w:t>
      </w:r>
      <w:r w:rsidRPr="00522C79">
        <w:tab/>
      </w:r>
      <w:r w:rsidR="00412D2C">
        <w:t>“</w:t>
      </w:r>
      <w:r w:rsidRPr="00522C79">
        <w:t>Handbook of Parameter Estimation</w:t>
      </w:r>
      <w:r w:rsidR="00C73ECB" w:rsidRPr="00522C79">
        <w:t xml:space="preserve"> (HOPE)</w:t>
      </w:r>
      <w:r w:rsidRPr="00522C79">
        <w:t xml:space="preserve"> for Probabilistic Risk Assessment</w:t>
      </w:r>
      <w:r w:rsidR="00430CD6">
        <w:t>”</w:t>
      </w:r>
    </w:p>
    <w:p w14:paraId="67081B69" w14:textId="77777777" w:rsidR="00434285" w:rsidRPr="00522C79" w:rsidRDefault="00434285" w:rsidP="00883C25">
      <w:pPr>
        <w:pStyle w:val="REFERENCESheading2"/>
      </w:pPr>
      <w:r w:rsidRPr="00522C79">
        <w:t>NRC Information Notices</w:t>
      </w:r>
    </w:p>
    <w:p w14:paraId="3E45EC70" w14:textId="5251504B" w:rsidR="00434285" w:rsidRPr="00522C79" w:rsidRDefault="00434285" w:rsidP="00204BBE">
      <w:pPr>
        <w:pStyle w:val="REFERENCES1hanging"/>
      </w:pPr>
      <w:r w:rsidRPr="00522C79">
        <w:t>IN 2000-13</w:t>
      </w:r>
      <w:r w:rsidRPr="00522C79">
        <w:tab/>
      </w:r>
      <w:r w:rsidR="00412D2C">
        <w:t>“</w:t>
      </w:r>
      <w:r w:rsidRPr="00522C79">
        <w:t>Review of Refueling Outage Risks</w:t>
      </w:r>
      <w:r w:rsidR="00430CD6">
        <w:t>”</w:t>
      </w:r>
    </w:p>
    <w:p w14:paraId="703353D2" w14:textId="77777777" w:rsidR="00434285" w:rsidRPr="00522C79" w:rsidRDefault="00434285" w:rsidP="00883C25">
      <w:pPr>
        <w:pStyle w:val="REFERENCESheading2"/>
      </w:pPr>
      <w:r w:rsidRPr="00522C79">
        <w:t>Other Documents</w:t>
      </w:r>
    </w:p>
    <w:p w14:paraId="7AB95866" w14:textId="77777777" w:rsidR="00434285" w:rsidRPr="00522C79" w:rsidRDefault="00434285" w:rsidP="001C3F57">
      <w:pPr>
        <w:pStyle w:val="REFERENCES15hanging"/>
      </w:pPr>
      <w:r w:rsidRPr="00522C79">
        <w:t xml:space="preserve">EPRI TR-105396 </w:t>
      </w:r>
      <w:r w:rsidR="00637DE4" w:rsidRPr="00522C79">
        <w:tab/>
      </w:r>
      <w:r w:rsidR="00412D2C">
        <w:t>“</w:t>
      </w:r>
      <w:r w:rsidRPr="00522C79">
        <w:t>PSA Application Guide</w:t>
      </w:r>
      <w:r w:rsidR="00430CD6">
        <w:t>”</w:t>
      </w:r>
    </w:p>
    <w:p w14:paraId="0282FDC7" w14:textId="77777777" w:rsidR="00434285" w:rsidRDefault="00637DE4" w:rsidP="00436FCA">
      <w:pPr>
        <w:pStyle w:val="BodyText"/>
      </w:pPr>
      <w:r w:rsidRPr="00522C79">
        <w:t>National Research Council</w:t>
      </w:r>
      <w:r w:rsidR="00434285" w:rsidRPr="00522C79">
        <w:t xml:space="preserve"> - </w:t>
      </w:r>
      <w:r w:rsidR="00412D2C">
        <w:t>“</w:t>
      </w:r>
      <w:r w:rsidR="00434285" w:rsidRPr="00522C79">
        <w:t>Understanding Risk-Informing Decisions in a Democratic Society</w:t>
      </w:r>
      <w:r w:rsidR="00430CD6">
        <w:t>”</w:t>
      </w:r>
    </w:p>
    <w:p w14:paraId="5C70D490" w14:textId="75DF12CC" w:rsidR="00D46197" w:rsidRPr="003C77B4" w:rsidRDefault="00D46197" w:rsidP="00AD54A6">
      <w:pPr>
        <w:pStyle w:val="JournalTOPIC"/>
      </w:pPr>
      <w:bookmarkStart w:id="25" w:name="_Toc130999064"/>
      <w:r w:rsidRPr="003C77B4">
        <w:lastRenderedPageBreak/>
        <w:t>(ISA-SRA-B)</w:t>
      </w:r>
      <w:r w:rsidR="00106B4D" w:rsidRPr="003C77B4">
        <w:t xml:space="preserve"> </w:t>
      </w:r>
      <w:r w:rsidRPr="003C77B4">
        <w:t xml:space="preserve">Review of </w:t>
      </w:r>
      <w:r w:rsidR="00831E0B" w:rsidRPr="003C77B4">
        <w:t xml:space="preserve">PRA Principles and </w:t>
      </w:r>
      <w:r w:rsidRPr="003C77B4">
        <w:t xml:space="preserve">NRC Approach to </w:t>
      </w:r>
      <w:r w:rsidR="00B95325">
        <w:br/>
      </w:r>
      <w:r w:rsidRPr="003C77B4">
        <w:t>Risk-Informed and Performance-Based Regulation</w:t>
      </w:r>
      <w:bookmarkEnd w:id="25"/>
    </w:p>
    <w:p w14:paraId="24A94CEB" w14:textId="77777777" w:rsidR="00317A49" w:rsidRDefault="00317A49" w:rsidP="00B93EEE">
      <w:pPr>
        <w:pStyle w:val="JOURNALHeading2"/>
      </w:pPr>
      <w:r>
        <w:t>PURPOSE:</w:t>
      </w:r>
    </w:p>
    <w:p w14:paraId="21BAE00E" w14:textId="10F9059B" w:rsidR="00D46197" w:rsidRPr="003C77B4" w:rsidRDefault="00D46197" w:rsidP="00BE30F3">
      <w:pPr>
        <w:pStyle w:val="BodyText"/>
      </w:pPr>
      <w:r w:rsidRPr="003C77B4">
        <w:t>SRAs must understand the risk terminologies and philosophies used by the NRC in the conduct of its regulatory activities. It is essential that an SRA be conversant with the common terms of risk communication and have a basic understanding of the NRC</w:t>
      </w:r>
      <w:r w:rsidR="00412D2C">
        <w:t>’</w:t>
      </w:r>
      <w:r w:rsidRPr="003C77B4">
        <w:t>s approach to how risk should be integrated into the regulatory process.</w:t>
      </w:r>
    </w:p>
    <w:p w14:paraId="2A519400" w14:textId="3C138889" w:rsidR="00D46197" w:rsidRPr="00522C79" w:rsidRDefault="00317A49" w:rsidP="00BE30F3">
      <w:pPr>
        <w:pStyle w:val="JOURNALHeading2"/>
      </w:pPr>
      <w:r>
        <w:t>COMPETENCY AREA:</w:t>
      </w:r>
      <w:r w:rsidR="00736847" w:rsidRPr="003C77B4">
        <w:tab/>
      </w:r>
      <w:r w:rsidR="00D46197" w:rsidRPr="003C77B4">
        <w:t>REGULATORY</w:t>
      </w:r>
      <w:r w:rsidR="00D46197" w:rsidRPr="00522C79">
        <w:t xml:space="preserve"> FRAMEWORK</w:t>
      </w:r>
      <w:r w:rsidR="00BE30F3">
        <w:br/>
      </w:r>
      <w:r w:rsidR="00D46197" w:rsidRPr="00522C79">
        <w:t>TECHNICAL AREA EXPERTISE</w:t>
      </w:r>
    </w:p>
    <w:p w14:paraId="57C38E2C" w14:textId="3AA6F7D9" w:rsidR="00D46197" w:rsidRPr="003C77B4" w:rsidRDefault="00317A49" w:rsidP="00B93EEE">
      <w:pPr>
        <w:pStyle w:val="JOURNALHeading2"/>
      </w:pPr>
      <w:r>
        <w:t>LEVEL OF EFFORT:</w:t>
      </w:r>
      <w:r w:rsidR="00736847" w:rsidRPr="003C77B4">
        <w:tab/>
      </w:r>
      <w:r w:rsidR="00EF37D8" w:rsidRPr="003C77B4">
        <w:t>4</w:t>
      </w:r>
      <w:r w:rsidR="00D46197" w:rsidRPr="003C77B4">
        <w:t>0 hours</w:t>
      </w:r>
    </w:p>
    <w:p w14:paraId="793DFD36" w14:textId="6D973D43" w:rsidR="00C47FD8" w:rsidRDefault="00C47FD8" w:rsidP="00B93EEE">
      <w:pPr>
        <w:pStyle w:val="JOURNALHeading2"/>
        <w:rPr>
          <w:bCs w:val="0"/>
        </w:rPr>
      </w:pPr>
      <w:r>
        <w:rPr>
          <w:bCs w:val="0"/>
        </w:rPr>
        <w:t>REFERENCES:</w:t>
      </w:r>
    </w:p>
    <w:p w14:paraId="11513993" w14:textId="21ABA623" w:rsidR="00474ABD" w:rsidRPr="00522C79" w:rsidRDefault="00192459" w:rsidP="004022F1">
      <w:pPr>
        <w:pStyle w:val="BodyText"/>
        <w:numPr>
          <w:ilvl w:val="0"/>
          <w:numId w:val="10"/>
        </w:numPr>
      </w:pPr>
      <w:r>
        <w:t>Inspection Manual Chapter (</w:t>
      </w:r>
      <w:r w:rsidR="00474ABD" w:rsidRPr="003C77B4">
        <w:t>IMC</w:t>
      </w:r>
      <w:r>
        <w:t>)</w:t>
      </w:r>
      <w:r w:rsidR="00B04752">
        <w:t xml:space="preserve"> </w:t>
      </w:r>
      <w:r w:rsidR="00474ABD" w:rsidRPr="003C77B4">
        <w:t>0308</w:t>
      </w:r>
      <w:r w:rsidR="002631B8" w:rsidRPr="003C77B4">
        <w:t xml:space="preserve"> </w:t>
      </w:r>
      <w:r w:rsidR="00630D9F" w:rsidRPr="003C77B4">
        <w:t>Attachment 3, Appendix</w:t>
      </w:r>
      <w:r w:rsidR="00A27136" w:rsidRPr="003C77B4">
        <w:t xml:space="preserve"> K</w:t>
      </w:r>
      <w:r w:rsidR="00630D9F" w:rsidRPr="003C77B4">
        <w:t xml:space="preserve"> </w:t>
      </w:r>
      <w:r w:rsidR="00474ABD" w:rsidRPr="003C77B4">
        <w:t>“Technical Basis for</w:t>
      </w:r>
      <w:r w:rsidR="00474ABD" w:rsidRPr="00522C79">
        <w:t xml:space="preserve"> </w:t>
      </w:r>
      <w:r w:rsidR="00630D9F" w:rsidRPr="00522C79">
        <w:t xml:space="preserve">Maintenance Risk Assessment and </w:t>
      </w:r>
      <w:r w:rsidR="00474ABD" w:rsidRPr="00522C79">
        <w:t>Risk Management SDP</w:t>
      </w:r>
      <w:r w:rsidR="00A27136" w:rsidRPr="00522C79">
        <w:t>”</w:t>
      </w:r>
    </w:p>
    <w:p w14:paraId="741A6E01" w14:textId="564AF0D6" w:rsidR="00474ABD" w:rsidRPr="00B95325" w:rsidRDefault="00474ABD" w:rsidP="004022F1">
      <w:pPr>
        <w:pStyle w:val="BodyText"/>
        <w:numPr>
          <w:ilvl w:val="0"/>
          <w:numId w:val="10"/>
        </w:numPr>
      </w:pPr>
      <w:r w:rsidRPr="00B95325">
        <w:t>IMC</w:t>
      </w:r>
      <w:r w:rsidR="00397F8F">
        <w:t xml:space="preserve"> </w:t>
      </w:r>
      <w:r w:rsidRPr="00B95325">
        <w:t>0309</w:t>
      </w:r>
      <w:r w:rsidR="00A27136" w:rsidRPr="00B95325">
        <w:t>,</w:t>
      </w:r>
      <w:r w:rsidR="00630D9F" w:rsidRPr="00B95325">
        <w:t xml:space="preserve"> </w:t>
      </w:r>
      <w:r w:rsidRPr="00B95325">
        <w:t>“Reactive Inspection Decision Basis for Reactors”</w:t>
      </w:r>
    </w:p>
    <w:p w14:paraId="34FAFFA5" w14:textId="4C76511B" w:rsidR="00474ABD" w:rsidRPr="00B95325" w:rsidRDefault="00831E0B" w:rsidP="004022F1">
      <w:pPr>
        <w:pStyle w:val="BodyText"/>
        <w:numPr>
          <w:ilvl w:val="0"/>
          <w:numId w:val="10"/>
        </w:numPr>
      </w:pPr>
      <w:r w:rsidRPr="00522C79">
        <w:t>RG</w:t>
      </w:r>
      <w:r w:rsidR="00397F8F">
        <w:t xml:space="preserve"> </w:t>
      </w:r>
      <w:r w:rsidRPr="00522C79">
        <w:t>1.174</w:t>
      </w:r>
      <w:r w:rsidR="00A27136" w:rsidRPr="00522C79">
        <w:t>,</w:t>
      </w:r>
      <w:r w:rsidR="00630D9F" w:rsidRPr="00522C79">
        <w:t xml:space="preserve"> </w:t>
      </w:r>
      <w:r w:rsidR="00412D2C">
        <w:t>“</w:t>
      </w:r>
      <w:r w:rsidRPr="00522C79">
        <w:t>An Approach for Using Probabilistic Risk Assessment in Risk-Informed Decisions of Plant-Specific Changes to the Licensing Basis</w:t>
      </w:r>
      <w:r w:rsidR="00430CD6">
        <w:t>”</w:t>
      </w:r>
    </w:p>
    <w:p w14:paraId="1C2E2A58" w14:textId="3A571812" w:rsidR="00474ABD" w:rsidRPr="00522C79" w:rsidRDefault="00474ABD" w:rsidP="004022F1">
      <w:pPr>
        <w:pStyle w:val="BodyText"/>
        <w:numPr>
          <w:ilvl w:val="0"/>
          <w:numId w:val="10"/>
        </w:numPr>
      </w:pPr>
      <w:r w:rsidRPr="00522C79">
        <w:t>Management Directive</w:t>
      </w:r>
      <w:ins w:id="26" w:author="Author">
        <w:r w:rsidR="00F22F83">
          <w:t xml:space="preserve"> (MD)</w:t>
        </w:r>
      </w:ins>
      <w:r w:rsidRPr="00522C79">
        <w:t xml:space="preserve"> 8.3, </w:t>
      </w:r>
      <w:r w:rsidR="00982780" w:rsidRPr="00522C79">
        <w:t>“NRC Incident Investigation Program”</w:t>
      </w:r>
    </w:p>
    <w:p w14:paraId="321B3DCC" w14:textId="0ACC1D02" w:rsidR="00831E0B" w:rsidRPr="00B95325" w:rsidRDefault="00EF37D8" w:rsidP="004022F1">
      <w:pPr>
        <w:pStyle w:val="BodyText"/>
        <w:numPr>
          <w:ilvl w:val="0"/>
          <w:numId w:val="10"/>
        </w:numPr>
      </w:pPr>
      <w:r w:rsidRPr="00B95325">
        <w:t>S</w:t>
      </w:r>
      <w:r w:rsidR="00D13A17" w:rsidRPr="00B95325">
        <w:t>RM</w:t>
      </w:r>
      <w:r w:rsidRPr="00B95325">
        <w:t xml:space="preserve"> for SECY 98-144</w:t>
      </w:r>
      <w:r w:rsidR="00474ABD" w:rsidRPr="00B95325">
        <w:t>, “</w:t>
      </w:r>
      <w:r w:rsidR="00D13A17" w:rsidRPr="00B95325">
        <w:t xml:space="preserve">White Paper on </w:t>
      </w:r>
      <w:r w:rsidR="00474ABD" w:rsidRPr="00B95325">
        <w:t>Risk-Informed and Performance-Based Regulation”</w:t>
      </w:r>
    </w:p>
    <w:p w14:paraId="5A1E8E0E" w14:textId="09D9A226" w:rsidR="00982780" w:rsidRPr="00B95325" w:rsidRDefault="008B44B6" w:rsidP="004022F1">
      <w:pPr>
        <w:pStyle w:val="BodyText"/>
        <w:numPr>
          <w:ilvl w:val="0"/>
          <w:numId w:val="10"/>
        </w:numPr>
      </w:pPr>
      <w:r w:rsidRPr="00B95325">
        <w:t xml:space="preserve">IMC 0326, “Operability </w:t>
      </w:r>
      <w:r w:rsidR="00A32AB3" w:rsidRPr="00B95325">
        <w:t>Determinations</w:t>
      </w:r>
      <w:r w:rsidRPr="00B95325">
        <w:t>”</w:t>
      </w:r>
    </w:p>
    <w:p w14:paraId="6ACDD8B9" w14:textId="69B037CA" w:rsidR="00982780" w:rsidRPr="00B95325" w:rsidRDefault="00AB6DC4" w:rsidP="004022F1">
      <w:pPr>
        <w:pStyle w:val="BodyText"/>
        <w:numPr>
          <w:ilvl w:val="0"/>
          <w:numId w:val="10"/>
        </w:numPr>
      </w:pPr>
      <w:r w:rsidRPr="00522C79">
        <w:t>EPRI TR-105396</w:t>
      </w:r>
      <w:r w:rsidR="00630D9F" w:rsidRPr="00522C79">
        <w:t xml:space="preserve"> </w:t>
      </w:r>
      <w:r w:rsidR="00412D2C">
        <w:t>“</w:t>
      </w:r>
      <w:r w:rsidRPr="00522C79">
        <w:t>PSA Application Guide</w:t>
      </w:r>
      <w:r w:rsidR="00430CD6">
        <w:t>”</w:t>
      </w:r>
      <w:r w:rsidR="003835C4">
        <w:br/>
      </w:r>
      <w:r w:rsidR="00982780" w:rsidRPr="00B95325">
        <w:t>Training Materials:</w:t>
      </w:r>
    </w:p>
    <w:p w14:paraId="760029B0" w14:textId="7D2E4CEA" w:rsidR="00EF37D8" w:rsidRPr="00B95325" w:rsidRDefault="00EF37D8" w:rsidP="004022F1">
      <w:pPr>
        <w:pStyle w:val="BodyText"/>
        <w:numPr>
          <w:ilvl w:val="0"/>
          <w:numId w:val="10"/>
        </w:numPr>
      </w:pPr>
      <w:r w:rsidRPr="00B95325">
        <w:t>P-105</w:t>
      </w:r>
      <w:r w:rsidR="00630D9F" w:rsidRPr="00B95325">
        <w:t xml:space="preserve"> </w:t>
      </w:r>
      <w:r w:rsidR="00474ABD" w:rsidRPr="00B95325">
        <w:t>“PRA Basics for Regulatory Applications”</w:t>
      </w:r>
    </w:p>
    <w:p w14:paraId="7F4C4822" w14:textId="1D7B616E" w:rsidR="00EF37D8" w:rsidRPr="00522C79" w:rsidRDefault="00EF37D8" w:rsidP="004022F1">
      <w:pPr>
        <w:pStyle w:val="BodyText"/>
        <w:numPr>
          <w:ilvl w:val="0"/>
          <w:numId w:val="10"/>
        </w:numPr>
        <w:rPr>
          <w:bCs/>
        </w:rPr>
      </w:pPr>
      <w:r w:rsidRPr="00B95325">
        <w:t>P-</w:t>
      </w:r>
      <w:r w:rsidRPr="00522C79">
        <w:rPr>
          <w:bCs/>
        </w:rPr>
        <w:t>111</w:t>
      </w:r>
      <w:r w:rsidR="00630D9F" w:rsidRPr="00522C79">
        <w:rPr>
          <w:bCs/>
        </w:rPr>
        <w:t xml:space="preserve"> </w:t>
      </w:r>
      <w:r w:rsidR="00474ABD" w:rsidRPr="00522C79">
        <w:rPr>
          <w:bCs/>
        </w:rPr>
        <w:t xml:space="preserve">“PRA </w:t>
      </w:r>
      <w:r w:rsidR="00DB1445" w:rsidRPr="00522C79">
        <w:rPr>
          <w:bCs/>
        </w:rPr>
        <w:t>Technology and Regulatory Perspective”</w:t>
      </w:r>
    </w:p>
    <w:p w14:paraId="27836A25" w14:textId="58352946" w:rsidR="00C47FD8" w:rsidRDefault="00D46197" w:rsidP="003835C4">
      <w:pPr>
        <w:pStyle w:val="JOURNALHeading2"/>
        <w:rPr>
          <w:bCs w:val="0"/>
        </w:rPr>
      </w:pPr>
      <w:r w:rsidRPr="003C77B4">
        <w:t>EVALUATION</w:t>
      </w:r>
      <w:r w:rsidR="00C47FD8">
        <w:rPr>
          <w:bCs w:val="0"/>
        </w:rPr>
        <w:t xml:space="preserve"> </w:t>
      </w:r>
      <w:r w:rsidRPr="003C77B4">
        <w:t>CRITERIA:</w:t>
      </w:r>
    </w:p>
    <w:p w14:paraId="0790872E" w14:textId="79C9F290" w:rsidR="00D46197" w:rsidRPr="00522C79" w:rsidRDefault="00D46197" w:rsidP="00BE30F3">
      <w:pPr>
        <w:pStyle w:val="BodyText"/>
      </w:pPr>
      <w:r w:rsidRPr="003C77B4">
        <w:t>You</w:t>
      </w:r>
      <w:r w:rsidRPr="00522C79">
        <w:t xml:space="preserve"> will demonstrate your understanding of the content of the </w:t>
      </w:r>
      <w:ins w:id="27" w:author="Author">
        <w:r w:rsidR="00835B14">
          <w:t>R</w:t>
        </w:r>
      </w:ins>
      <w:r w:rsidRPr="00522C79">
        <w:t>eference documents by successfully addressing each of the evaluation criteria.</w:t>
      </w:r>
    </w:p>
    <w:p w14:paraId="361E032A" w14:textId="6613D39F" w:rsidR="00D46197" w:rsidRPr="00522C79" w:rsidRDefault="00D46197" w:rsidP="004022F1">
      <w:pPr>
        <w:pStyle w:val="BodyText"/>
        <w:numPr>
          <w:ilvl w:val="0"/>
          <w:numId w:val="11"/>
        </w:numPr>
      </w:pPr>
      <w:r w:rsidRPr="00522C79">
        <w:t xml:space="preserve">Discuss the Quantitative Health Objectives (formerly known as probabilistic safety </w:t>
      </w:r>
      <w:ins w:id="28" w:author="Author">
        <w:r w:rsidR="00835B14">
          <w:t>goals).</w:t>
        </w:r>
      </w:ins>
    </w:p>
    <w:p w14:paraId="2875FD59" w14:textId="4BF18F8A" w:rsidR="00D46197" w:rsidRPr="00522C79" w:rsidRDefault="00D46197" w:rsidP="004022F1">
      <w:pPr>
        <w:pStyle w:val="BodyText"/>
        <w:numPr>
          <w:ilvl w:val="0"/>
          <w:numId w:val="11"/>
        </w:numPr>
      </w:pPr>
      <w:r w:rsidRPr="00522C79">
        <w:t>Discuss differences in deterministic and probabilistic approaches to regulation and nuclear safety.</w:t>
      </w:r>
    </w:p>
    <w:p w14:paraId="74B9FCFD" w14:textId="286589FE" w:rsidR="00D46197" w:rsidRPr="00522C79" w:rsidRDefault="00D46197" w:rsidP="004022F1">
      <w:pPr>
        <w:pStyle w:val="BodyText"/>
        <w:numPr>
          <w:ilvl w:val="0"/>
          <w:numId w:val="11"/>
        </w:numPr>
      </w:pPr>
      <w:r w:rsidRPr="00522C79">
        <w:lastRenderedPageBreak/>
        <w:t>Define terms that are used in both risk-informed and deterministic approaches to regulation.</w:t>
      </w:r>
    </w:p>
    <w:p w14:paraId="030617CE" w14:textId="5FEF5D18" w:rsidR="00D46197" w:rsidRPr="00522C79" w:rsidRDefault="00D46197" w:rsidP="004022F1">
      <w:pPr>
        <w:pStyle w:val="BodyText"/>
        <w:numPr>
          <w:ilvl w:val="0"/>
          <w:numId w:val="11"/>
        </w:numPr>
      </w:pPr>
      <w:r w:rsidRPr="00522C79">
        <w:t>Explain how risk-informed and defense-in-depth approaches can be integrated in a coherent manner.</w:t>
      </w:r>
    </w:p>
    <w:p w14:paraId="79B503B9" w14:textId="0A3E3F9A" w:rsidR="00D46197" w:rsidRPr="00522C79" w:rsidRDefault="00D46197" w:rsidP="004022F1">
      <w:pPr>
        <w:pStyle w:val="BodyText"/>
        <w:numPr>
          <w:ilvl w:val="0"/>
          <w:numId w:val="11"/>
        </w:numPr>
      </w:pPr>
      <w:r w:rsidRPr="00522C79">
        <w:t>Explain the difference between prescriptive and performance-based regulation.</w:t>
      </w:r>
    </w:p>
    <w:p w14:paraId="752F8CD1" w14:textId="21AA6AB5" w:rsidR="00D46197" w:rsidRPr="00522C79" w:rsidRDefault="00D46197" w:rsidP="004022F1">
      <w:pPr>
        <w:pStyle w:val="BodyText"/>
        <w:numPr>
          <w:ilvl w:val="0"/>
          <w:numId w:val="11"/>
        </w:numPr>
      </w:pPr>
      <w:r w:rsidRPr="00522C79">
        <w:t>Discuss the advantages of a risk-informed, performance-based approach to regulatory decision</w:t>
      </w:r>
      <w:r w:rsidR="00AF2CCF">
        <w:t xml:space="preserve"> </w:t>
      </w:r>
      <w:r w:rsidRPr="00522C79">
        <w:t>making.</w:t>
      </w:r>
    </w:p>
    <w:p w14:paraId="1EFA1A75" w14:textId="594029C6" w:rsidR="00D46197" w:rsidRPr="00522C79" w:rsidRDefault="00D46197" w:rsidP="004022F1">
      <w:pPr>
        <w:pStyle w:val="BodyText"/>
        <w:numPr>
          <w:ilvl w:val="0"/>
          <w:numId w:val="11"/>
        </w:numPr>
      </w:pPr>
      <w:r w:rsidRPr="00522C79">
        <w:t>Discuss the Commission Policy statement regarding expanding the use of PRA in regulatory matters in support of defense</w:t>
      </w:r>
      <w:ins w:id="29" w:author="Author">
        <w:r w:rsidR="00AF2CCF">
          <w:t>-</w:t>
        </w:r>
      </w:ins>
      <w:r w:rsidRPr="00522C79">
        <w:t>in</w:t>
      </w:r>
      <w:ins w:id="30" w:author="Author">
        <w:r w:rsidR="00AF2CCF">
          <w:t>-</w:t>
        </w:r>
      </w:ins>
      <w:r w:rsidRPr="00522C79">
        <w:t>depth and traditional engineering, to reduce unnecessary conservatism, support additional regulatory requirements, assist in regulatory decision making, and consider uncertainties in regulatory decisions.</w:t>
      </w:r>
    </w:p>
    <w:p w14:paraId="549C2D03" w14:textId="3C58D6FD" w:rsidR="00D46197" w:rsidRPr="00522C79" w:rsidRDefault="00D46197" w:rsidP="004022F1">
      <w:pPr>
        <w:pStyle w:val="BodyText"/>
        <w:numPr>
          <w:ilvl w:val="0"/>
          <w:numId w:val="11"/>
        </w:numPr>
      </w:pPr>
      <w:r w:rsidRPr="00522C79">
        <w:t>Discuss the scope of Level 1, 2, 3 PRAs. Explain the purposes of IPEs and IPEEEs.</w:t>
      </w:r>
    </w:p>
    <w:p w14:paraId="37CC25A2" w14:textId="08D04166" w:rsidR="00D46197" w:rsidRPr="00522C79" w:rsidRDefault="00D46197" w:rsidP="004022F1">
      <w:pPr>
        <w:pStyle w:val="BodyText"/>
        <w:numPr>
          <w:ilvl w:val="0"/>
          <w:numId w:val="11"/>
        </w:numPr>
      </w:pPr>
      <w:r w:rsidRPr="00522C79">
        <w:t>Discuss why PRA may not be used in determining operability of a Structure, System, or Component (SSC).</w:t>
      </w:r>
    </w:p>
    <w:p w14:paraId="1A999503" w14:textId="77E277DE" w:rsidR="00D46197" w:rsidRPr="00522C79" w:rsidRDefault="00D46197" w:rsidP="004022F1">
      <w:pPr>
        <w:pStyle w:val="BodyText"/>
        <w:numPr>
          <w:ilvl w:val="0"/>
          <w:numId w:val="11"/>
        </w:numPr>
      </w:pPr>
      <w:r w:rsidRPr="00522C79">
        <w:t>Discuss the principles of RG 1.174 and its application to risk-informed decision-making.</w:t>
      </w:r>
    </w:p>
    <w:p w14:paraId="54EA82EA" w14:textId="7C2FFF18" w:rsidR="00D46197" w:rsidRPr="00522C79" w:rsidRDefault="00D46197" w:rsidP="004022F1">
      <w:pPr>
        <w:pStyle w:val="BodyText"/>
        <w:numPr>
          <w:ilvl w:val="0"/>
          <w:numId w:val="11"/>
        </w:numPr>
      </w:pPr>
      <w:r w:rsidRPr="00522C79">
        <w:t>Discuss the risk metrics (e.g., CCDP, ICCDP, delta CDF, etc., as they relate to the various applications (e.g., maintenance rule, event assessment, SDP, etc.) of PRA in the Reactor Oversight Process.</w:t>
      </w:r>
    </w:p>
    <w:p w14:paraId="0006B76B" w14:textId="77777777" w:rsidR="00C47FD8" w:rsidRDefault="00C47FD8" w:rsidP="00B93EEE">
      <w:pPr>
        <w:pStyle w:val="JOURNALHeading2"/>
        <w:rPr>
          <w:bCs w:val="0"/>
        </w:rPr>
      </w:pPr>
      <w:r w:rsidRPr="00B93EEE">
        <w:t>TASKS</w:t>
      </w:r>
      <w:r>
        <w:rPr>
          <w:bCs w:val="0"/>
        </w:rPr>
        <w:t>:</w:t>
      </w:r>
    </w:p>
    <w:p w14:paraId="64826978" w14:textId="0630EE29" w:rsidR="00D46197" w:rsidRPr="003C77B4" w:rsidRDefault="00D46197" w:rsidP="004022F1">
      <w:pPr>
        <w:pStyle w:val="BodyText"/>
        <w:numPr>
          <w:ilvl w:val="0"/>
          <w:numId w:val="12"/>
        </w:numPr>
      </w:pPr>
      <w:r w:rsidRPr="003C77B4">
        <w:t>Review the references listed for this activity.</w:t>
      </w:r>
    </w:p>
    <w:p w14:paraId="1295FD77" w14:textId="4303942B" w:rsidR="00D46197" w:rsidRPr="003C77B4" w:rsidRDefault="00D46197" w:rsidP="004022F1">
      <w:pPr>
        <w:pStyle w:val="BodyText"/>
        <w:numPr>
          <w:ilvl w:val="0"/>
          <w:numId w:val="12"/>
        </w:numPr>
      </w:pPr>
      <w:r w:rsidRPr="003C77B4">
        <w:t xml:space="preserve">Meet with a qualified SRA to discuss any questions that you have </w:t>
      </w:r>
      <w:proofErr w:type="gramStart"/>
      <w:r w:rsidRPr="003C77B4">
        <w:t>as a result of</w:t>
      </w:r>
      <w:proofErr w:type="gramEnd"/>
      <w:r w:rsidRPr="003C77B4">
        <w:t xml:space="preserve"> this activity and demonstrate that you can meet the evaluation criteria listed above.</w:t>
      </w:r>
    </w:p>
    <w:p w14:paraId="13668527" w14:textId="77777777" w:rsidR="00D46197" w:rsidRPr="00522C79" w:rsidRDefault="00D46197" w:rsidP="00B93EEE">
      <w:pPr>
        <w:pStyle w:val="JOURNALHeading2"/>
      </w:pPr>
      <w:r w:rsidRPr="003C77B4">
        <w:t>DOCUMENTATION:</w:t>
      </w:r>
      <w:r w:rsidRPr="003C77B4">
        <w:tab/>
        <w:t xml:space="preserve">SRA Proficiency </w:t>
      </w:r>
      <w:r w:rsidRPr="00522C79">
        <w:t>Level Qualification Signature Card Item ISA-SRA-B</w:t>
      </w:r>
    </w:p>
    <w:p w14:paraId="6E5E3747" w14:textId="627E33CF" w:rsidR="00D46197" w:rsidRPr="003C77B4" w:rsidRDefault="00D46197" w:rsidP="00AD54A6">
      <w:pPr>
        <w:pStyle w:val="JournalTOPIC"/>
      </w:pPr>
      <w:bookmarkStart w:id="31" w:name="_Toc130999065"/>
      <w:r w:rsidRPr="003C77B4">
        <w:lastRenderedPageBreak/>
        <w:t>(ISA-SRA-C)</w:t>
      </w:r>
      <w:r w:rsidR="00F47EA7" w:rsidRPr="003C77B4">
        <w:t xml:space="preserve"> </w:t>
      </w:r>
      <w:r w:rsidRPr="003C77B4">
        <w:t>Review of Historical NRC Severe Accident Risk Evaluations and the Methodologies Used in the Analyses</w:t>
      </w:r>
      <w:bookmarkEnd w:id="31"/>
    </w:p>
    <w:p w14:paraId="1651BD74" w14:textId="77777777" w:rsidR="00317A49" w:rsidRDefault="00317A49" w:rsidP="00B93EEE">
      <w:pPr>
        <w:pStyle w:val="JOURNALHeading2"/>
      </w:pPr>
      <w:r>
        <w:t>PURPOSE:</w:t>
      </w:r>
    </w:p>
    <w:p w14:paraId="32142B0A" w14:textId="373C6CEC" w:rsidR="00D46197" w:rsidRPr="003C77B4" w:rsidRDefault="00D46197" w:rsidP="00BE30F3">
      <w:pPr>
        <w:pStyle w:val="BodyText"/>
      </w:pPr>
      <w:r w:rsidRPr="003C77B4">
        <w:t>An SRA routinely conducts risk assessments using many different models and evaluation techniques. The purpose of this activity is to familiarize you with the methodologies and techniques used in developing NUREG-1150 and with the relative risks indicated for each of the reactor/containment types evaluated during the NUREG-1150 assessment.</w:t>
      </w:r>
    </w:p>
    <w:p w14:paraId="78DD577E" w14:textId="606A0F52" w:rsidR="00D46197" w:rsidRPr="003C77B4" w:rsidRDefault="00317A49" w:rsidP="00BE30F3">
      <w:pPr>
        <w:pStyle w:val="JOURNALHeading2"/>
      </w:pPr>
      <w:r>
        <w:t>COMPETENCY AREAS:</w:t>
      </w:r>
      <w:r w:rsidR="00BE30F3">
        <w:tab/>
      </w:r>
      <w:r w:rsidR="00D46197" w:rsidRPr="003C77B4">
        <w:t>TECHNICAL AREA EXPERTISE</w:t>
      </w:r>
      <w:r w:rsidR="00BE30F3">
        <w:br/>
      </w:r>
      <w:r w:rsidR="00D46197" w:rsidRPr="003C77B4">
        <w:t>INSPECTION</w:t>
      </w:r>
    </w:p>
    <w:p w14:paraId="4E8AA310" w14:textId="1D478A80" w:rsidR="00D46197" w:rsidRPr="003C77B4" w:rsidRDefault="00317A49" w:rsidP="00B93EEE">
      <w:pPr>
        <w:pStyle w:val="JOURNALHeading2"/>
      </w:pPr>
      <w:r w:rsidRPr="00B93EEE">
        <w:t>LEVEL</w:t>
      </w:r>
      <w:r>
        <w:rPr>
          <w:bCs w:val="0"/>
        </w:rPr>
        <w:t xml:space="preserve"> OF EFFORT:</w:t>
      </w:r>
      <w:r w:rsidR="00D46197" w:rsidRPr="003C77B4">
        <w:tab/>
        <w:t>16 hours</w:t>
      </w:r>
    </w:p>
    <w:p w14:paraId="5EF6F148" w14:textId="77777777" w:rsidR="00317A49" w:rsidRDefault="00317A49" w:rsidP="00B93EEE">
      <w:pPr>
        <w:pStyle w:val="JOURNALHeading2"/>
      </w:pPr>
      <w:r>
        <w:t>REFERENCES:</w:t>
      </w:r>
    </w:p>
    <w:p w14:paraId="55F0EC91" w14:textId="59C1AF37" w:rsidR="00D46197" w:rsidRPr="00522C79" w:rsidRDefault="00D46197" w:rsidP="004022F1">
      <w:pPr>
        <w:pStyle w:val="BodyText"/>
        <w:numPr>
          <w:ilvl w:val="0"/>
          <w:numId w:val="13"/>
        </w:numPr>
      </w:pPr>
      <w:r w:rsidRPr="00522C79">
        <w:t>NUREG-1150, Volume</w:t>
      </w:r>
      <w:r w:rsidR="005F1909">
        <w:t xml:space="preserve">s </w:t>
      </w:r>
      <w:r w:rsidR="002847A4">
        <w:t>1</w:t>
      </w:r>
      <w:r w:rsidR="008B7068">
        <w:t xml:space="preserve"> and</w:t>
      </w:r>
      <w:r w:rsidR="002847A4">
        <w:t xml:space="preserve"> 2</w:t>
      </w:r>
      <w:r w:rsidRPr="00522C79">
        <w:t xml:space="preserve">, </w:t>
      </w:r>
      <w:r w:rsidR="00412D2C">
        <w:t>“</w:t>
      </w:r>
      <w:r w:rsidRPr="00522C79">
        <w:t>Severe Accident Risks: An Assessment for Five U. S. Nuclear Power Plants</w:t>
      </w:r>
      <w:r w:rsidR="00430CD6">
        <w:t>”</w:t>
      </w:r>
    </w:p>
    <w:p w14:paraId="05E2600F" w14:textId="242B5860" w:rsidR="00D46197" w:rsidRPr="00522C79" w:rsidRDefault="00D46197" w:rsidP="004022F1">
      <w:pPr>
        <w:pStyle w:val="BodyText"/>
        <w:numPr>
          <w:ilvl w:val="0"/>
          <w:numId w:val="13"/>
        </w:numPr>
      </w:pPr>
      <w:r w:rsidRPr="00522C79">
        <w:t xml:space="preserve">NUREG/CR-4550, </w:t>
      </w:r>
      <w:r w:rsidR="00412D2C">
        <w:t>“</w:t>
      </w:r>
      <w:r w:rsidRPr="00522C79">
        <w:t>Analysis of Core Damage Frequency: Internal Events Methodology</w:t>
      </w:r>
      <w:r w:rsidR="00430CD6">
        <w:t>”</w:t>
      </w:r>
    </w:p>
    <w:p w14:paraId="39F5108C" w14:textId="77777777" w:rsidR="00C47FD8" w:rsidRDefault="00C47FD8" w:rsidP="00B93EEE">
      <w:pPr>
        <w:pStyle w:val="JOURNALHeading2"/>
        <w:rPr>
          <w:bCs w:val="0"/>
        </w:rPr>
      </w:pPr>
      <w:r w:rsidRPr="00B93EEE">
        <w:t>EVALUATION</w:t>
      </w:r>
      <w:r>
        <w:rPr>
          <w:bCs w:val="0"/>
        </w:rPr>
        <w:t xml:space="preserve"> CRITERIA:</w:t>
      </w:r>
    </w:p>
    <w:p w14:paraId="33A967C5" w14:textId="07A7B9FC" w:rsidR="00D46197" w:rsidRPr="003C77B4" w:rsidRDefault="00D46197" w:rsidP="004022F1">
      <w:pPr>
        <w:pStyle w:val="BodyText"/>
        <w:numPr>
          <w:ilvl w:val="0"/>
          <w:numId w:val="14"/>
        </w:numPr>
      </w:pPr>
      <w:r w:rsidRPr="003C77B4">
        <w:t>Demonstrate a general knowledge of the Accident Sequence Evaluation Program methodology described in NUREG/CR-4550 by discussing the purpose and approach to completing each of the 12 tasks defined in the methodology.</w:t>
      </w:r>
    </w:p>
    <w:p w14:paraId="3D09B091" w14:textId="311D923C" w:rsidR="00D46197" w:rsidRPr="003C77B4" w:rsidRDefault="00D46197" w:rsidP="004022F1">
      <w:pPr>
        <w:pStyle w:val="BodyText"/>
        <w:numPr>
          <w:ilvl w:val="0"/>
          <w:numId w:val="14"/>
        </w:numPr>
      </w:pPr>
      <w:r w:rsidRPr="003C77B4">
        <w:t>Provide examples of risk insights provided by the NUREG-1150 assessment.</w:t>
      </w:r>
    </w:p>
    <w:p w14:paraId="7B9B347A" w14:textId="15EEB0E1" w:rsidR="00D46197" w:rsidRPr="003C77B4" w:rsidRDefault="00D46197" w:rsidP="004022F1">
      <w:pPr>
        <w:pStyle w:val="BodyText"/>
        <w:numPr>
          <w:ilvl w:val="0"/>
          <w:numId w:val="14"/>
        </w:numPr>
      </w:pPr>
      <w:r w:rsidRPr="003C77B4">
        <w:t>Distinguish between the reactor/containment types and the NUREG-1150 results for each type.</w:t>
      </w:r>
    </w:p>
    <w:p w14:paraId="42800767" w14:textId="77777777" w:rsidR="00C47FD8" w:rsidRDefault="00C47FD8" w:rsidP="00B93EEE">
      <w:pPr>
        <w:pStyle w:val="JOURNALHeading2"/>
        <w:rPr>
          <w:bCs w:val="0"/>
        </w:rPr>
      </w:pPr>
      <w:r w:rsidRPr="00B93EEE">
        <w:t>TASKS</w:t>
      </w:r>
      <w:r>
        <w:rPr>
          <w:bCs w:val="0"/>
        </w:rPr>
        <w:t>:</w:t>
      </w:r>
    </w:p>
    <w:p w14:paraId="0699576F" w14:textId="3C2A4FC6" w:rsidR="00D46197" w:rsidRPr="00522C79" w:rsidRDefault="00D46197" w:rsidP="004022F1">
      <w:pPr>
        <w:pStyle w:val="BodyText"/>
        <w:numPr>
          <w:ilvl w:val="0"/>
          <w:numId w:val="15"/>
        </w:numPr>
      </w:pPr>
      <w:r w:rsidRPr="003C77B4">
        <w:t>Review</w:t>
      </w:r>
      <w:r w:rsidRPr="00522C79">
        <w:t xml:space="preserve"> Figures A.1 through A.4 and associated text in NUREG</w:t>
      </w:r>
      <w:r w:rsidRPr="00522C79">
        <w:noBreakHyphen/>
        <w:t>1150, Volume 2, Appendix A to gain a general overview of the methodology.</w:t>
      </w:r>
    </w:p>
    <w:p w14:paraId="1EEEB92B" w14:textId="187EF4CB" w:rsidR="00D46197" w:rsidRDefault="00D46197" w:rsidP="004022F1">
      <w:pPr>
        <w:pStyle w:val="BodyText"/>
        <w:numPr>
          <w:ilvl w:val="0"/>
          <w:numId w:val="15"/>
        </w:numPr>
      </w:pPr>
      <w:r w:rsidRPr="00522C79">
        <w:t>Read and understand the Executive Summary and Section 1.2 of NUREG/CR-4550.</w:t>
      </w:r>
    </w:p>
    <w:p w14:paraId="5AF3FB4F" w14:textId="67A76A21" w:rsidR="00D46197" w:rsidRPr="00522C79" w:rsidRDefault="00D46197" w:rsidP="004022F1">
      <w:pPr>
        <w:pStyle w:val="BodyText"/>
        <w:numPr>
          <w:ilvl w:val="0"/>
          <w:numId w:val="15"/>
        </w:numPr>
      </w:pPr>
      <w:r w:rsidRPr="00522C79">
        <w:t>Review and interpret each of the acronyms and initial</w:t>
      </w:r>
      <w:r w:rsidR="00840780" w:rsidRPr="00522C79">
        <w:t>-</w:t>
      </w:r>
      <w:r w:rsidRPr="00522C79">
        <w:t>isms used in the Task 2 reading.</w:t>
      </w:r>
    </w:p>
    <w:p w14:paraId="6D6313EE" w14:textId="76E5DF7C" w:rsidR="00D46197" w:rsidRPr="00522C79" w:rsidRDefault="00D46197" w:rsidP="004022F1">
      <w:pPr>
        <w:pStyle w:val="BodyText"/>
        <w:numPr>
          <w:ilvl w:val="0"/>
          <w:numId w:val="15"/>
        </w:numPr>
      </w:pPr>
      <w:r w:rsidRPr="00522C79">
        <w:t>Read the executive summary of NUREG-1150.</w:t>
      </w:r>
    </w:p>
    <w:p w14:paraId="67C7709D" w14:textId="2DEA2F05" w:rsidR="00D46197" w:rsidRPr="00522C79" w:rsidRDefault="00D46197" w:rsidP="004022F1">
      <w:pPr>
        <w:pStyle w:val="BodyText"/>
        <w:numPr>
          <w:ilvl w:val="0"/>
          <w:numId w:val="15"/>
        </w:numPr>
      </w:pPr>
      <w:r w:rsidRPr="00522C79">
        <w:t>Skim the analysis results for each of the plants (reactor/containment type). Pay attention to the risk insights gained and the differences between the types.</w:t>
      </w:r>
    </w:p>
    <w:p w14:paraId="275C4E01" w14:textId="4B09D28F" w:rsidR="00D46197" w:rsidRPr="00522C79" w:rsidRDefault="00D46197" w:rsidP="004022F1">
      <w:pPr>
        <w:pStyle w:val="BodyText"/>
        <w:numPr>
          <w:ilvl w:val="0"/>
          <w:numId w:val="15"/>
        </w:numPr>
      </w:pPr>
      <w:r w:rsidRPr="00522C79">
        <w:lastRenderedPageBreak/>
        <w:t xml:space="preserve">Meet with a qualified SRA to discuss any questions that you have </w:t>
      </w:r>
      <w:proofErr w:type="gramStart"/>
      <w:r w:rsidRPr="00522C79">
        <w:t>as a result of</w:t>
      </w:r>
      <w:proofErr w:type="gramEnd"/>
      <w:r w:rsidRPr="00522C79">
        <w:t xml:space="preserve"> this activity and demonstrate that you can meet the evaluation criteria listed above.</w:t>
      </w:r>
    </w:p>
    <w:p w14:paraId="1AB4C7E3" w14:textId="5B78505B" w:rsidR="006658D8" w:rsidRPr="00522C79" w:rsidRDefault="00D46197" w:rsidP="00B93EEE">
      <w:pPr>
        <w:pStyle w:val="JOURNALHeading2"/>
      </w:pPr>
      <w:r w:rsidRPr="003C77B4">
        <w:t>DOCUMENTATION:</w:t>
      </w:r>
      <w:r w:rsidR="00633DFC" w:rsidRPr="003C77B4">
        <w:tab/>
      </w:r>
      <w:r w:rsidRPr="003C77B4">
        <w:t>Senior</w:t>
      </w:r>
      <w:r w:rsidRPr="00522C79">
        <w:t xml:space="preserve"> Reactor Analyst Qualification Signature Card, Item ISA-SRA-C</w:t>
      </w:r>
    </w:p>
    <w:p w14:paraId="048BF426" w14:textId="5E3763D2" w:rsidR="00D46197" w:rsidRPr="003C77B4" w:rsidRDefault="00D46197" w:rsidP="00AD54A6">
      <w:pPr>
        <w:pStyle w:val="JournalTOPIC"/>
      </w:pPr>
      <w:bookmarkStart w:id="32" w:name="_Toc130999066"/>
      <w:r w:rsidRPr="003C77B4">
        <w:lastRenderedPageBreak/>
        <w:t>(ISA-SRA-D)</w:t>
      </w:r>
      <w:r w:rsidR="00106B4D" w:rsidRPr="003C77B4">
        <w:t xml:space="preserve"> </w:t>
      </w:r>
      <w:r w:rsidRPr="003C77B4">
        <w:t>Understanding How Full Scope PRA Models Were Developed</w:t>
      </w:r>
      <w:bookmarkEnd w:id="32"/>
    </w:p>
    <w:p w14:paraId="226F1779" w14:textId="77777777" w:rsidR="00317A49" w:rsidRDefault="00317A49" w:rsidP="00B93EEE">
      <w:pPr>
        <w:pStyle w:val="JOURNALHeading2"/>
      </w:pPr>
      <w:r>
        <w:t>PURPOSE:</w:t>
      </w:r>
    </w:p>
    <w:p w14:paraId="1C91636B" w14:textId="323E9B71" w:rsidR="00D46197" w:rsidRPr="003C77B4" w:rsidRDefault="00D46197" w:rsidP="001918C4">
      <w:pPr>
        <w:pStyle w:val="BodyText"/>
      </w:pPr>
      <w:r w:rsidRPr="003C77B4">
        <w:t>This activity will introduce you to the licensee</w:t>
      </w:r>
      <w:r w:rsidR="00412D2C">
        <w:t>’</w:t>
      </w:r>
      <w:r w:rsidRPr="003C77B4">
        <w:t>s full scope internal events PRA. As the licensee</w:t>
      </w:r>
      <w:r w:rsidR="00412D2C">
        <w:t>’</w:t>
      </w:r>
      <w:r w:rsidRPr="003C77B4">
        <w:t>s risk evaluation program, it is important to understand the licensee</w:t>
      </w:r>
      <w:r w:rsidR="00412D2C">
        <w:t>’</w:t>
      </w:r>
      <w:r w:rsidRPr="003C77B4">
        <w:t>s PRA and a how it was developed</w:t>
      </w:r>
      <w:ins w:id="33" w:author="Author">
        <w:r w:rsidR="007D6C5B">
          <w:t>,</w:t>
        </w:r>
      </w:ins>
      <w:r w:rsidRPr="003C77B4">
        <w:t xml:space="preserve"> and actions taken to maintain a </w:t>
      </w:r>
      <w:r w:rsidR="00412D2C">
        <w:t>“</w:t>
      </w:r>
      <w:r w:rsidRPr="003C77B4">
        <w:t>living</w:t>
      </w:r>
      <w:r w:rsidR="00430CD6">
        <w:t>”</w:t>
      </w:r>
      <w:r w:rsidRPr="003C77B4">
        <w:t xml:space="preserve"> PRA. Although level 3 PRA studies are included within a full scope PRA, few level 3 PRA models exist. Therefore, this area of PRA should be familiar to SRAs but not emphasized.</w:t>
      </w:r>
    </w:p>
    <w:p w14:paraId="5A7965F3" w14:textId="3910B189" w:rsidR="00B35913" w:rsidRPr="003C77B4" w:rsidRDefault="00B35913" w:rsidP="00DD2BD4">
      <w:pPr>
        <w:pStyle w:val="BodyText"/>
      </w:pPr>
      <w:r w:rsidRPr="003C77B4">
        <w:t>This activity can be accomplished</w:t>
      </w:r>
      <w:r w:rsidR="005C3F02" w:rsidRPr="003C77B4">
        <w:t xml:space="preserve"> </w:t>
      </w:r>
      <w:r w:rsidRPr="003C77B4">
        <w:t>with ISA-SRA-2, Limitations of Licensee PRAs.</w:t>
      </w:r>
    </w:p>
    <w:p w14:paraId="54646597" w14:textId="6528C550" w:rsidR="00D46197" w:rsidRPr="00522C79" w:rsidRDefault="00D46197" w:rsidP="00DD2BD4">
      <w:pPr>
        <w:pStyle w:val="JOURNALHeading2"/>
      </w:pPr>
      <w:r w:rsidRPr="003C77B4">
        <w:t>COMPETENCY</w:t>
      </w:r>
      <w:r w:rsidR="00DD2BD4">
        <w:t xml:space="preserve"> </w:t>
      </w:r>
      <w:r w:rsidRPr="003C77B4">
        <w:t>AREAS:</w:t>
      </w:r>
      <w:r w:rsidRPr="003C77B4">
        <w:tab/>
        <w:t>TECHNICAL</w:t>
      </w:r>
      <w:r w:rsidRPr="00522C79">
        <w:t xml:space="preserve"> AREA EXPERTISE</w:t>
      </w:r>
      <w:r w:rsidR="00DD2BD4">
        <w:br/>
      </w:r>
      <w:r w:rsidRPr="00522C79">
        <w:t>INSPECTION</w:t>
      </w:r>
    </w:p>
    <w:p w14:paraId="79672BFB" w14:textId="6CE5805B" w:rsidR="00D46197" w:rsidRPr="003C77B4" w:rsidRDefault="00317A49" w:rsidP="00B93EEE">
      <w:pPr>
        <w:pStyle w:val="JOURNALHeading2"/>
      </w:pPr>
      <w:r w:rsidRPr="00B93EEE">
        <w:t>LEVEL</w:t>
      </w:r>
      <w:r>
        <w:rPr>
          <w:bCs w:val="0"/>
        </w:rPr>
        <w:t xml:space="preserve"> OF EFFORT:</w:t>
      </w:r>
      <w:r w:rsidR="00EE4319" w:rsidRPr="003C77B4">
        <w:tab/>
      </w:r>
      <w:r w:rsidR="00D46197" w:rsidRPr="003C77B4">
        <w:t>16 hours</w:t>
      </w:r>
    </w:p>
    <w:p w14:paraId="4988B768" w14:textId="77777777" w:rsidR="00317A49" w:rsidRDefault="00317A49" w:rsidP="00B93EEE">
      <w:pPr>
        <w:pStyle w:val="JOURNALHeading2"/>
      </w:pPr>
      <w:r>
        <w:t>REFERENCES:</w:t>
      </w:r>
    </w:p>
    <w:p w14:paraId="0F700C07" w14:textId="50779E6C" w:rsidR="00D46197" w:rsidRPr="003C77B4" w:rsidRDefault="00D46197" w:rsidP="004022F1">
      <w:pPr>
        <w:pStyle w:val="BodyText"/>
        <w:numPr>
          <w:ilvl w:val="0"/>
          <w:numId w:val="16"/>
        </w:numPr>
      </w:pPr>
      <w:r w:rsidRPr="003C77B4">
        <w:t>ASME RA</w:t>
      </w:r>
      <w:r w:rsidRPr="003C77B4">
        <w:noBreakHyphen/>
        <w:t>S</w:t>
      </w:r>
      <w:r w:rsidRPr="003C77B4">
        <w:noBreakHyphen/>
        <w:t>2002, April</w:t>
      </w:r>
      <w:r w:rsidR="00AF2CCF">
        <w:t> </w:t>
      </w:r>
      <w:r w:rsidRPr="003C77B4">
        <w:t xml:space="preserve">5, 2002, </w:t>
      </w:r>
      <w:r w:rsidR="00412D2C">
        <w:t>“</w:t>
      </w:r>
      <w:r w:rsidRPr="003C77B4">
        <w:t>Standard for Probabilistic Risk Assessment for Nuclear Power Plant Applications</w:t>
      </w:r>
      <w:r w:rsidR="00430CD6">
        <w:t>”</w:t>
      </w:r>
    </w:p>
    <w:p w14:paraId="477B454E" w14:textId="3285150D" w:rsidR="00D46197" w:rsidRPr="003C77B4" w:rsidRDefault="00D46197" w:rsidP="004022F1">
      <w:pPr>
        <w:pStyle w:val="BodyText"/>
        <w:numPr>
          <w:ilvl w:val="0"/>
          <w:numId w:val="16"/>
        </w:numPr>
      </w:pPr>
      <w:r w:rsidRPr="003C77B4">
        <w:t>R</w:t>
      </w:r>
      <w:r w:rsidR="00F83C1F">
        <w:t>G</w:t>
      </w:r>
      <w:r w:rsidRPr="003C77B4">
        <w:t xml:space="preserve"> 1.200, December 2003, </w:t>
      </w:r>
      <w:r w:rsidR="00412D2C">
        <w:t>“</w:t>
      </w:r>
      <w:r w:rsidRPr="003C77B4">
        <w:t>An Approach for Determining the Technical Adequacy of Probabilistic Risk Assessment Results for Risk</w:t>
      </w:r>
      <w:r w:rsidRPr="003C77B4">
        <w:noBreakHyphen/>
        <w:t>Informed Activities</w:t>
      </w:r>
      <w:r w:rsidR="00430CD6">
        <w:t>”</w:t>
      </w:r>
    </w:p>
    <w:p w14:paraId="33A1459E" w14:textId="52931C34" w:rsidR="00D46197" w:rsidRPr="003C77B4" w:rsidRDefault="00D46197" w:rsidP="004022F1">
      <w:pPr>
        <w:pStyle w:val="BodyText"/>
        <w:numPr>
          <w:ilvl w:val="0"/>
          <w:numId w:val="16"/>
        </w:numPr>
      </w:pPr>
      <w:r w:rsidRPr="003C77B4">
        <w:t>Licensee-specific PRA for review.</w:t>
      </w:r>
    </w:p>
    <w:p w14:paraId="74E47123" w14:textId="31013C6B" w:rsidR="00D46197" w:rsidRPr="003C77B4" w:rsidRDefault="00D46197" w:rsidP="004022F1">
      <w:pPr>
        <w:pStyle w:val="BodyText"/>
        <w:numPr>
          <w:ilvl w:val="0"/>
          <w:numId w:val="16"/>
        </w:numPr>
      </w:pPr>
      <w:r w:rsidRPr="003C77B4">
        <w:t>NUMARC 93</w:t>
      </w:r>
      <w:r w:rsidRPr="003C77B4">
        <w:noBreakHyphen/>
        <w:t xml:space="preserve">01, Revision </w:t>
      </w:r>
      <w:r w:rsidR="003077E7">
        <w:t>4f</w:t>
      </w:r>
      <w:r w:rsidRPr="003C77B4">
        <w:t xml:space="preserve">, </w:t>
      </w:r>
      <w:r w:rsidR="00412D2C">
        <w:t>“</w:t>
      </w:r>
      <w:r w:rsidRPr="003C77B4">
        <w:t>Industry Guideline for Monitoring the Effectiveness of Maintenance at Nuclear Power Plants</w:t>
      </w:r>
      <w:r w:rsidR="00AB76C8" w:rsidRPr="003C77B4">
        <w:t>, April 201</w:t>
      </w:r>
      <w:r w:rsidR="009F0755">
        <w:t>8</w:t>
      </w:r>
      <w:r w:rsidR="00430CD6">
        <w:t>”</w:t>
      </w:r>
    </w:p>
    <w:p w14:paraId="2092B0C7" w14:textId="77777777" w:rsidR="00C47FD8" w:rsidRDefault="00C47FD8" w:rsidP="00B93EEE">
      <w:pPr>
        <w:pStyle w:val="JOURNALHeading2"/>
        <w:rPr>
          <w:bCs w:val="0"/>
        </w:rPr>
      </w:pPr>
      <w:r w:rsidRPr="00B93EEE">
        <w:t>EVALUATION</w:t>
      </w:r>
      <w:r>
        <w:rPr>
          <w:bCs w:val="0"/>
        </w:rPr>
        <w:t xml:space="preserve"> CRITERIA:</w:t>
      </w:r>
    </w:p>
    <w:p w14:paraId="492377D6" w14:textId="1AAC1805" w:rsidR="00D46197" w:rsidRPr="00522C79" w:rsidRDefault="00D46197" w:rsidP="00DD2BD4">
      <w:pPr>
        <w:pStyle w:val="BodyText"/>
      </w:pPr>
      <w:r w:rsidRPr="00522C79">
        <w:t>At the completion of this activity, you should be able to:</w:t>
      </w:r>
    </w:p>
    <w:p w14:paraId="0CA1F5EE" w14:textId="77777777" w:rsidR="00D46197" w:rsidRPr="00522C79" w:rsidRDefault="00D46197" w:rsidP="004022F1">
      <w:pPr>
        <w:pStyle w:val="BodyText"/>
        <w:numPr>
          <w:ilvl w:val="0"/>
          <w:numId w:val="17"/>
        </w:numPr>
      </w:pPr>
      <w:r w:rsidRPr="00522C79">
        <w:t>Describe the basis of the PRA.</w:t>
      </w:r>
    </w:p>
    <w:p w14:paraId="729DA338" w14:textId="77777777" w:rsidR="00F9251B" w:rsidRPr="00522C79" w:rsidRDefault="00F9251B" w:rsidP="004022F1">
      <w:pPr>
        <w:pStyle w:val="BodyText"/>
        <w:numPr>
          <w:ilvl w:val="0"/>
          <w:numId w:val="17"/>
        </w:numPr>
      </w:pPr>
      <w:r w:rsidRPr="00522C79">
        <w:t>Describe the elements of a full scope PRA.</w:t>
      </w:r>
    </w:p>
    <w:p w14:paraId="16F2C89D" w14:textId="77777777" w:rsidR="00D46197" w:rsidRPr="00522C79" w:rsidRDefault="00D46197" w:rsidP="004022F1">
      <w:pPr>
        <w:pStyle w:val="BodyText"/>
        <w:numPr>
          <w:ilvl w:val="0"/>
          <w:numId w:val="17"/>
        </w:numPr>
      </w:pPr>
      <w:r w:rsidRPr="00522C79">
        <w:t>Be familiar with the content and format of a PRA.</w:t>
      </w:r>
    </w:p>
    <w:p w14:paraId="555A08A9" w14:textId="77777777" w:rsidR="00D46197" w:rsidRPr="00522C79" w:rsidRDefault="00D46197" w:rsidP="004022F1">
      <w:pPr>
        <w:pStyle w:val="BodyText"/>
        <w:numPr>
          <w:ilvl w:val="0"/>
          <w:numId w:val="17"/>
        </w:numPr>
      </w:pPr>
      <w:r w:rsidRPr="00522C79">
        <w:t xml:space="preserve">Compare a PRA to Standardized Plant Analysis Risk (SPAR) model </w:t>
      </w:r>
      <w:r w:rsidR="00643CF0" w:rsidRPr="00522C79">
        <w:t xml:space="preserve">and associated </w:t>
      </w:r>
      <w:r w:rsidRPr="00522C79">
        <w:t xml:space="preserve">documentation produced by Idaho </w:t>
      </w:r>
      <w:r w:rsidR="00AB6DC4" w:rsidRPr="00522C79">
        <w:t>National</w:t>
      </w:r>
      <w:r w:rsidRPr="00522C79">
        <w:t xml:space="preserve"> Laboratory (INL).</w:t>
      </w:r>
    </w:p>
    <w:p w14:paraId="6E04E868" w14:textId="77777777" w:rsidR="00C47FD8" w:rsidRDefault="00C47FD8" w:rsidP="00B93EEE">
      <w:pPr>
        <w:pStyle w:val="JOURNALHeading2"/>
        <w:rPr>
          <w:bCs w:val="0"/>
        </w:rPr>
      </w:pPr>
      <w:r w:rsidRPr="00B93EEE">
        <w:t>TASKS</w:t>
      </w:r>
      <w:r>
        <w:rPr>
          <w:bCs w:val="0"/>
        </w:rPr>
        <w:t>:</w:t>
      </w:r>
    </w:p>
    <w:p w14:paraId="199E896A" w14:textId="5BFAB3D0" w:rsidR="00D46197" w:rsidRPr="003C77B4" w:rsidRDefault="00D46197" w:rsidP="004022F1">
      <w:pPr>
        <w:pStyle w:val="BodyText"/>
        <w:numPr>
          <w:ilvl w:val="0"/>
          <w:numId w:val="18"/>
        </w:numPr>
      </w:pPr>
      <w:r w:rsidRPr="003C77B4">
        <w:t>Review a full scope PRA and compare with a plant</w:t>
      </w:r>
      <w:r w:rsidR="00AF2CCF">
        <w:t>-</w:t>
      </w:r>
      <w:r w:rsidRPr="003C77B4">
        <w:t>specific SPAR model.</w:t>
      </w:r>
    </w:p>
    <w:p w14:paraId="15762303" w14:textId="2AEB4989" w:rsidR="00D46197" w:rsidRPr="00522C79" w:rsidRDefault="00D46197" w:rsidP="009143F6">
      <w:pPr>
        <w:pStyle w:val="BodyText3"/>
      </w:pPr>
      <w:r w:rsidRPr="00522C79">
        <w:lastRenderedPageBreak/>
        <w:t xml:space="preserve">Select an appropriate full scope PRA and perform a review consistent with that described in Reference 1 and 2. The student should be familiar with all sections of the PRA, paying </w:t>
      </w:r>
      <w:r w:rsidR="00332F9D" w:rsidRPr="00522C79">
        <w:t>attention</w:t>
      </w:r>
      <w:r w:rsidR="00332F9D">
        <w:t xml:space="preserve"> </w:t>
      </w:r>
      <w:r w:rsidRPr="00522C79">
        <w:t>to the following areas:</w:t>
      </w:r>
    </w:p>
    <w:p w14:paraId="10A75B0B" w14:textId="7BA03228" w:rsidR="00D46197" w:rsidRPr="00522C79" w:rsidRDefault="00D46197" w:rsidP="00097E8B">
      <w:pPr>
        <w:pStyle w:val="ListBullet3"/>
        <w:contextualSpacing/>
      </w:pPr>
      <w:r w:rsidRPr="00522C79">
        <w:t>Overall results and insights</w:t>
      </w:r>
    </w:p>
    <w:p w14:paraId="7F5C5DAE" w14:textId="7FF2AC31" w:rsidR="00D46197" w:rsidRPr="00522C79" w:rsidRDefault="00D46197" w:rsidP="00097E8B">
      <w:pPr>
        <w:pStyle w:val="ListBullet3"/>
        <w:contextualSpacing/>
      </w:pPr>
      <w:r w:rsidRPr="00522C79">
        <w:t>Success criteria analysis</w:t>
      </w:r>
    </w:p>
    <w:p w14:paraId="1582CE41" w14:textId="67487014" w:rsidR="00D46197" w:rsidRPr="00522C79" w:rsidRDefault="00D46197" w:rsidP="00097E8B">
      <w:pPr>
        <w:pStyle w:val="ListBullet3"/>
        <w:contextualSpacing/>
      </w:pPr>
      <w:r w:rsidRPr="00522C79">
        <w:t>System analysis</w:t>
      </w:r>
    </w:p>
    <w:p w14:paraId="562F58C5" w14:textId="70449830" w:rsidR="00D46197" w:rsidRPr="00522C79" w:rsidRDefault="00D46197" w:rsidP="00097E8B">
      <w:pPr>
        <w:pStyle w:val="ListBullet3"/>
        <w:contextualSpacing/>
      </w:pPr>
      <w:r w:rsidRPr="00522C79">
        <w:t>Initiating event analysis</w:t>
      </w:r>
    </w:p>
    <w:p w14:paraId="716D7081" w14:textId="2208736F" w:rsidR="00D46197" w:rsidRPr="00522C79" w:rsidRDefault="00D46197" w:rsidP="00097E8B">
      <w:pPr>
        <w:pStyle w:val="ListBullet3"/>
        <w:contextualSpacing/>
      </w:pPr>
      <w:r w:rsidRPr="00522C79">
        <w:t>Human reliability analysis</w:t>
      </w:r>
    </w:p>
    <w:p w14:paraId="0E81F722" w14:textId="15842D69" w:rsidR="00D46197" w:rsidRPr="00522C79" w:rsidRDefault="00D46197" w:rsidP="00097E8B">
      <w:pPr>
        <w:pStyle w:val="ListBullet3"/>
        <w:contextualSpacing/>
      </w:pPr>
      <w:r w:rsidRPr="00522C79">
        <w:t>Parameter estimation analysis</w:t>
      </w:r>
    </w:p>
    <w:p w14:paraId="2AF286FB" w14:textId="3AD0A37A" w:rsidR="00D46197" w:rsidRPr="00522C79" w:rsidRDefault="00D46197" w:rsidP="00097E8B">
      <w:pPr>
        <w:pStyle w:val="ListBullet3"/>
      </w:pPr>
      <w:r w:rsidRPr="00522C79">
        <w:t>Interpretation of results</w:t>
      </w:r>
    </w:p>
    <w:p w14:paraId="3483C11C" w14:textId="7D736311" w:rsidR="00D46197" w:rsidRPr="00522C79" w:rsidRDefault="00D46197" w:rsidP="004022F1">
      <w:pPr>
        <w:pStyle w:val="BodyText"/>
        <w:numPr>
          <w:ilvl w:val="0"/>
          <w:numId w:val="18"/>
        </w:numPr>
      </w:pPr>
      <w:r w:rsidRPr="00522C79">
        <w:t xml:space="preserve">Meet with a qualified SRA to discuss any questions that you have </w:t>
      </w:r>
      <w:proofErr w:type="gramStart"/>
      <w:r w:rsidRPr="00522C79">
        <w:t>as a result of</w:t>
      </w:r>
      <w:proofErr w:type="gramEnd"/>
      <w:r w:rsidRPr="00522C79">
        <w:t xml:space="preserve"> this activity and demonstrate that you can meet the evaluation criteria listed above.</w:t>
      </w:r>
    </w:p>
    <w:p w14:paraId="76555C83" w14:textId="77777777" w:rsidR="00D46197" w:rsidRPr="00522C79" w:rsidRDefault="00D46197" w:rsidP="00B93EEE">
      <w:pPr>
        <w:pStyle w:val="JOURNALHeading2"/>
      </w:pPr>
      <w:r w:rsidRPr="003C77B4">
        <w:t>DOCUMENTATION:</w:t>
      </w:r>
      <w:r w:rsidRPr="003C77B4">
        <w:tab/>
        <w:t>Senior</w:t>
      </w:r>
      <w:r w:rsidRPr="00522C79">
        <w:t xml:space="preserve"> Reactor Analyst Qualification Signature Card, Item ISA-SRA-D</w:t>
      </w:r>
    </w:p>
    <w:p w14:paraId="2B9002A5" w14:textId="32441979" w:rsidR="00D46197" w:rsidRPr="003C77B4" w:rsidRDefault="00D46197" w:rsidP="00AD54A6">
      <w:pPr>
        <w:pStyle w:val="JournalTOPIC"/>
      </w:pPr>
      <w:bookmarkStart w:id="34" w:name="_Toc130999067"/>
      <w:r w:rsidRPr="003C77B4">
        <w:lastRenderedPageBreak/>
        <w:t>(ISA-SRA-1)</w:t>
      </w:r>
      <w:r w:rsidR="00106B4D" w:rsidRPr="003C77B4">
        <w:t xml:space="preserve"> </w:t>
      </w:r>
      <w:r w:rsidRPr="003C77B4">
        <w:t>Significance Determination Process and Its Basis</w:t>
      </w:r>
      <w:bookmarkEnd w:id="34"/>
    </w:p>
    <w:p w14:paraId="0C980170" w14:textId="77777777" w:rsidR="00317A49" w:rsidRDefault="00317A49" w:rsidP="00B93EEE">
      <w:pPr>
        <w:pStyle w:val="JOURNALHeading2"/>
      </w:pPr>
      <w:r>
        <w:t>PURPOSE:</w:t>
      </w:r>
    </w:p>
    <w:p w14:paraId="0C6BA325" w14:textId="1F70D288" w:rsidR="00D46197" w:rsidRPr="003C77B4" w:rsidRDefault="00D46197" w:rsidP="00DD2BD4">
      <w:pPr>
        <w:pStyle w:val="BodyText"/>
      </w:pPr>
      <w:r w:rsidRPr="003C77B4">
        <w:t>An SRA is expected to be an agency expert on the Significance Determination Process (SDP), particularly in the Reactor Safety Strategic Performance area. SRAs should also be familiar with SDPs for Radiation Safety and Security.</w:t>
      </w:r>
    </w:p>
    <w:p w14:paraId="0C088C41" w14:textId="25213C41" w:rsidR="00D46197" w:rsidRPr="003C77B4" w:rsidRDefault="00D46197" w:rsidP="00DD2BD4">
      <w:pPr>
        <w:pStyle w:val="JOURNALHeading2"/>
      </w:pPr>
      <w:r w:rsidRPr="003C77B4">
        <w:t>COMPENTENCY</w:t>
      </w:r>
      <w:r w:rsidR="00DD2BD4">
        <w:t xml:space="preserve"> </w:t>
      </w:r>
      <w:r w:rsidRPr="003C77B4">
        <w:t>AREA:</w:t>
      </w:r>
      <w:r w:rsidRPr="003C77B4">
        <w:tab/>
        <w:t>REGULATORY FRAMEWORK</w:t>
      </w:r>
      <w:r w:rsidR="00DD2BD4">
        <w:br/>
      </w:r>
      <w:r w:rsidRPr="003C77B4">
        <w:t>TECHNICAL AREA EXPERTISE</w:t>
      </w:r>
    </w:p>
    <w:p w14:paraId="446DED24" w14:textId="778A55FE" w:rsidR="00D46197" w:rsidRPr="003C77B4" w:rsidRDefault="00D46197" w:rsidP="00DD2BD4">
      <w:pPr>
        <w:pStyle w:val="JOURNALHeading2"/>
      </w:pPr>
      <w:r w:rsidRPr="003C77B4">
        <w:t>LEVEL OF EFFORT:</w:t>
      </w:r>
      <w:r w:rsidRPr="003C77B4">
        <w:tab/>
        <w:t>80 hours in office review (additional time needed for specific tasks)</w:t>
      </w:r>
    </w:p>
    <w:p w14:paraId="4FC45988" w14:textId="77777777" w:rsidR="00317A49" w:rsidRDefault="00317A49" w:rsidP="00B93EEE">
      <w:pPr>
        <w:pStyle w:val="JOURNALHeading2"/>
      </w:pPr>
      <w:r>
        <w:t>REFERENCES:</w:t>
      </w:r>
    </w:p>
    <w:p w14:paraId="5DFE8501" w14:textId="50CB7326" w:rsidR="00D46197" w:rsidRPr="00522C79" w:rsidRDefault="00D46197" w:rsidP="004022F1">
      <w:pPr>
        <w:pStyle w:val="BodyText"/>
        <w:numPr>
          <w:ilvl w:val="0"/>
          <w:numId w:val="19"/>
        </w:numPr>
      </w:pPr>
      <w:r w:rsidRPr="00522C79">
        <w:t>IMC</w:t>
      </w:r>
      <w:r w:rsidR="007B59A3">
        <w:t xml:space="preserve"> 0</w:t>
      </w:r>
      <w:r w:rsidRPr="00522C79">
        <w:t xml:space="preserve">609, </w:t>
      </w:r>
      <w:r w:rsidR="00412D2C">
        <w:t>“</w:t>
      </w:r>
      <w:r w:rsidRPr="00522C79">
        <w:t>Significance Determination Process</w:t>
      </w:r>
      <w:r w:rsidR="00430CD6">
        <w:t>”</w:t>
      </w:r>
    </w:p>
    <w:p w14:paraId="4E05BBDA" w14:textId="198F4FF1" w:rsidR="00D46197" w:rsidRPr="00522C79" w:rsidRDefault="00D46197" w:rsidP="004022F1">
      <w:pPr>
        <w:pStyle w:val="BodyText"/>
        <w:numPr>
          <w:ilvl w:val="0"/>
          <w:numId w:val="19"/>
        </w:numPr>
      </w:pPr>
      <w:r w:rsidRPr="00522C79">
        <w:t>IMC</w:t>
      </w:r>
      <w:r w:rsidR="007B59A3">
        <w:t xml:space="preserve"> 0</w:t>
      </w:r>
      <w:r w:rsidRPr="00522C79">
        <w:t>308</w:t>
      </w:r>
      <w:r w:rsidR="00771AB3" w:rsidRPr="00522C79">
        <w:t xml:space="preserve"> Attachment 3</w:t>
      </w:r>
      <w:r w:rsidRPr="00522C79">
        <w:t xml:space="preserve">, </w:t>
      </w:r>
      <w:r w:rsidR="00412D2C">
        <w:t>“</w:t>
      </w:r>
      <w:r w:rsidRPr="00522C79">
        <w:t>Reactor Oversight Process (ROP) Basis Document</w:t>
      </w:r>
      <w:r w:rsidR="00430CD6">
        <w:t>”</w:t>
      </w:r>
    </w:p>
    <w:p w14:paraId="4259A71C" w14:textId="1626A18C" w:rsidR="00D46197" w:rsidRPr="00522C79" w:rsidRDefault="00D46197" w:rsidP="004022F1">
      <w:pPr>
        <w:pStyle w:val="BodyText"/>
        <w:numPr>
          <w:ilvl w:val="0"/>
          <w:numId w:val="19"/>
        </w:numPr>
      </w:pPr>
      <w:r w:rsidRPr="00522C79">
        <w:t>IMC</w:t>
      </w:r>
      <w:r w:rsidR="00C4373E">
        <w:t xml:space="preserve"> 0</w:t>
      </w:r>
      <w:r w:rsidRPr="00522C79">
        <w:t>609</w:t>
      </w:r>
      <w:ins w:id="35" w:author="Author">
        <w:r w:rsidR="005323DB">
          <w:t xml:space="preserve"> Attachment </w:t>
        </w:r>
      </w:ins>
      <w:r w:rsidR="00C4373E">
        <w:t>0</w:t>
      </w:r>
      <w:r w:rsidRPr="00522C79">
        <w:t xml:space="preserve">1, </w:t>
      </w:r>
      <w:r w:rsidR="00412D2C">
        <w:t>“</w:t>
      </w:r>
      <w:r w:rsidRPr="00522C79">
        <w:t xml:space="preserve">Significance </w:t>
      </w:r>
      <w:ins w:id="36" w:author="Author">
        <w:r w:rsidR="00AF2CCF">
          <w:t>Determination Process/Enforcement Review Panel</w:t>
        </w:r>
        <w:r w:rsidR="005323DB">
          <w:t xml:space="preserve"> </w:t>
        </w:r>
      </w:ins>
      <w:r w:rsidRPr="00522C79">
        <w:t>Process</w:t>
      </w:r>
      <w:r w:rsidR="00430CD6">
        <w:t>”</w:t>
      </w:r>
    </w:p>
    <w:p w14:paraId="5926063A" w14:textId="1996E43E" w:rsidR="00D46197" w:rsidRPr="00522C79" w:rsidRDefault="00D46197" w:rsidP="004022F1">
      <w:pPr>
        <w:pStyle w:val="BodyText"/>
        <w:numPr>
          <w:ilvl w:val="0"/>
          <w:numId w:val="19"/>
        </w:numPr>
      </w:pPr>
      <w:r w:rsidRPr="00522C79">
        <w:t>IMC</w:t>
      </w:r>
      <w:r w:rsidR="00C4373E">
        <w:t xml:space="preserve"> 0</w:t>
      </w:r>
      <w:r w:rsidRPr="00522C79">
        <w:t>609</w:t>
      </w:r>
      <w:ins w:id="37" w:author="Author">
        <w:r w:rsidR="005323DB">
          <w:t xml:space="preserve"> Attachment</w:t>
        </w:r>
      </w:ins>
      <w:r w:rsidR="00697CA6">
        <w:t xml:space="preserve"> </w:t>
      </w:r>
      <w:r w:rsidR="00C4373E">
        <w:t>0</w:t>
      </w:r>
      <w:r w:rsidRPr="00522C79">
        <w:t xml:space="preserve">3, </w:t>
      </w:r>
      <w:r w:rsidR="00412D2C">
        <w:t>“</w:t>
      </w:r>
      <w:r w:rsidRPr="00522C79">
        <w:t xml:space="preserve">Senior Reactor Analyst </w:t>
      </w:r>
      <w:ins w:id="38" w:author="Author">
        <w:r w:rsidR="005323DB">
          <w:t xml:space="preserve">and Risk Analyst </w:t>
        </w:r>
      </w:ins>
      <w:r w:rsidRPr="00522C79">
        <w:t xml:space="preserve">Support </w:t>
      </w:r>
      <w:ins w:id="39" w:author="Author">
        <w:r w:rsidR="005323DB">
          <w:t>Expectations</w:t>
        </w:r>
      </w:ins>
      <w:r w:rsidR="00430CD6">
        <w:t>”</w:t>
      </w:r>
    </w:p>
    <w:p w14:paraId="31D87C86" w14:textId="7D08232C" w:rsidR="00771AB3" w:rsidRPr="00522C79" w:rsidRDefault="00771AB3" w:rsidP="004022F1">
      <w:pPr>
        <w:pStyle w:val="BodyText"/>
        <w:numPr>
          <w:ilvl w:val="0"/>
          <w:numId w:val="19"/>
        </w:numPr>
      </w:pPr>
      <w:r w:rsidRPr="00522C79">
        <w:t>IMC-609</w:t>
      </w:r>
      <w:ins w:id="40" w:author="Author">
        <w:r w:rsidR="00623755">
          <w:t xml:space="preserve"> Attachment </w:t>
        </w:r>
      </w:ins>
      <w:r w:rsidR="00C4373E">
        <w:t>0</w:t>
      </w:r>
      <w:r w:rsidRPr="00522C79">
        <w:t xml:space="preserve">4, </w:t>
      </w:r>
      <w:r w:rsidR="00BD5D68" w:rsidRPr="00522C79">
        <w:t>“SDP Phase 1</w:t>
      </w:r>
      <w:r w:rsidR="00AF2CCF">
        <w:t>–</w:t>
      </w:r>
      <w:r w:rsidR="00BD5D68" w:rsidRPr="00522C79">
        <w:t>Initial Characterization of Findings</w:t>
      </w:r>
      <w:ins w:id="41" w:author="Author">
        <w:r w:rsidR="00914217">
          <w:t>”</w:t>
        </w:r>
      </w:ins>
    </w:p>
    <w:p w14:paraId="6CAA42FE" w14:textId="77777777" w:rsidR="00C47FD8" w:rsidRDefault="00C47FD8" w:rsidP="00B93EEE">
      <w:pPr>
        <w:pStyle w:val="JOURNALHeading2"/>
        <w:rPr>
          <w:bCs w:val="0"/>
        </w:rPr>
      </w:pPr>
      <w:r w:rsidRPr="00B93EEE">
        <w:t>EVALUATION</w:t>
      </w:r>
      <w:r>
        <w:rPr>
          <w:bCs w:val="0"/>
        </w:rPr>
        <w:t xml:space="preserve"> CRITERIA:</w:t>
      </w:r>
    </w:p>
    <w:p w14:paraId="5DA4CFD0" w14:textId="0CBAB0A1" w:rsidR="00D46197" w:rsidRPr="00522C79" w:rsidRDefault="00D46197" w:rsidP="00DD2BD4">
      <w:pPr>
        <w:pStyle w:val="BodyText"/>
      </w:pPr>
      <w:r w:rsidRPr="003C77B4">
        <w:t>At the</w:t>
      </w:r>
      <w:r w:rsidRPr="00522C79">
        <w:t xml:space="preserve"> completion of this activity, you should be able to:</w:t>
      </w:r>
    </w:p>
    <w:p w14:paraId="2BBA836C" w14:textId="4132A2AD" w:rsidR="00D46197" w:rsidRPr="00522C79" w:rsidRDefault="00D46197" w:rsidP="004022F1">
      <w:pPr>
        <w:pStyle w:val="BodyText"/>
        <w:numPr>
          <w:ilvl w:val="0"/>
          <w:numId w:val="20"/>
        </w:numPr>
      </w:pPr>
      <w:r w:rsidRPr="00522C79">
        <w:t>Explain the role of the SRA in the SDP process, particularly in the development of inspection findings in Phases 1, 2</w:t>
      </w:r>
      <w:ins w:id="42" w:author="Author">
        <w:r w:rsidR="00080829">
          <w:t>,</w:t>
        </w:r>
      </w:ins>
      <w:r w:rsidRPr="00522C79">
        <w:t xml:space="preserve"> and 3 of the process. Explain the purpose of the SDP for achieving a </w:t>
      </w:r>
      <w:r w:rsidR="00412D2C">
        <w:t>“</w:t>
      </w:r>
      <w:r w:rsidRPr="00522C79">
        <w:t>best estimate</w:t>
      </w:r>
      <w:r w:rsidR="00430CD6">
        <w:t>”</w:t>
      </w:r>
      <w:r w:rsidRPr="00522C79">
        <w:t xml:space="preserve"> of risk using best available information.</w:t>
      </w:r>
    </w:p>
    <w:p w14:paraId="05B2D1C4" w14:textId="4A1DBCFC" w:rsidR="00BD5D68" w:rsidRPr="00522C79" w:rsidRDefault="00D46197" w:rsidP="004022F1">
      <w:pPr>
        <w:pStyle w:val="BodyText"/>
        <w:numPr>
          <w:ilvl w:val="0"/>
          <w:numId w:val="20"/>
        </w:numPr>
      </w:pPr>
      <w:r w:rsidRPr="00522C79">
        <w:t>Explain the concept of concurrent inspection findings and be able to explain the basis for treatment of concurrent findings.</w:t>
      </w:r>
    </w:p>
    <w:p w14:paraId="22254689" w14:textId="0867EEAA" w:rsidR="00D46197" w:rsidRPr="00522C79" w:rsidRDefault="00D46197" w:rsidP="004022F1">
      <w:pPr>
        <w:pStyle w:val="BodyText"/>
        <w:numPr>
          <w:ilvl w:val="0"/>
          <w:numId w:val="20"/>
        </w:numPr>
      </w:pPr>
      <w:r w:rsidRPr="00522C79">
        <w:t>Describe the SERP process. Explain the role of the SRA in preliminary and final significance determinations.</w:t>
      </w:r>
    </w:p>
    <w:p w14:paraId="756EE9F1" w14:textId="5367F46A" w:rsidR="00D46197" w:rsidRPr="00522C79" w:rsidRDefault="00D46197" w:rsidP="004022F1">
      <w:pPr>
        <w:pStyle w:val="BodyText"/>
        <w:numPr>
          <w:ilvl w:val="0"/>
          <w:numId w:val="20"/>
        </w:numPr>
      </w:pPr>
      <w:r w:rsidRPr="00522C79">
        <w:t xml:space="preserve">Understand, </w:t>
      </w:r>
      <w:proofErr w:type="gramStart"/>
      <w:r w:rsidRPr="00522C79">
        <w:t>explain</w:t>
      </w:r>
      <w:proofErr w:type="gramEnd"/>
      <w:r w:rsidRPr="00522C79">
        <w:t xml:space="preserve"> and implement the risk-informed decision attributes that meet the minimum acceptable standards for the ROP (Refer to IMC </w:t>
      </w:r>
      <w:ins w:id="43" w:author="Author">
        <w:r w:rsidR="00080829">
          <w:t>0</w:t>
        </w:r>
      </w:ins>
      <w:r w:rsidRPr="00522C79">
        <w:t>609</w:t>
      </w:r>
      <w:ins w:id="44" w:author="Author">
        <w:r w:rsidR="00623755">
          <w:t xml:space="preserve"> Attachment </w:t>
        </w:r>
      </w:ins>
      <w:r w:rsidRPr="00522C79">
        <w:t xml:space="preserve">1, </w:t>
      </w:r>
      <w:r w:rsidR="00080829">
        <w:t>e</w:t>
      </w:r>
      <w:r w:rsidRPr="00522C79">
        <w:t>xhibit</w:t>
      </w:r>
      <w:r w:rsidR="00080829">
        <w:t> </w:t>
      </w:r>
      <w:r w:rsidR="00BD5D68" w:rsidRPr="00522C79">
        <w:t>2</w:t>
      </w:r>
      <w:r w:rsidRPr="00522C79">
        <w:t>).</w:t>
      </w:r>
    </w:p>
    <w:p w14:paraId="2FE5806A" w14:textId="77777777" w:rsidR="00D46197" w:rsidRPr="00522C79" w:rsidRDefault="00D46197" w:rsidP="004022F1">
      <w:pPr>
        <w:pStyle w:val="BodyText"/>
        <w:numPr>
          <w:ilvl w:val="0"/>
          <w:numId w:val="20"/>
        </w:numPr>
      </w:pPr>
      <w:r w:rsidRPr="00522C79">
        <w:t>Compare and contrast the assessment of inspection findings versus the assessment of operational events or degraded conditions paying particular attention to the various risk metrics used (i.e., CCDP, CLERP, delta CDF, etc.).</w:t>
      </w:r>
    </w:p>
    <w:p w14:paraId="42FE95AF" w14:textId="40D97D71" w:rsidR="00D46197" w:rsidRPr="00522C79" w:rsidRDefault="00D46197" w:rsidP="004022F1">
      <w:pPr>
        <w:pStyle w:val="BodyText"/>
        <w:numPr>
          <w:ilvl w:val="0"/>
          <w:numId w:val="20"/>
        </w:numPr>
      </w:pPr>
      <w:r w:rsidRPr="00522C79">
        <w:lastRenderedPageBreak/>
        <w:t>Have a detailed working knowledge of IMC</w:t>
      </w:r>
      <w:r w:rsidR="00B17B25">
        <w:t xml:space="preserve"> </w:t>
      </w:r>
      <w:ins w:id="45" w:author="Author">
        <w:r w:rsidR="00B17B25">
          <w:t>0</w:t>
        </w:r>
      </w:ins>
      <w:r w:rsidRPr="00522C79">
        <w:t>609</w:t>
      </w:r>
      <w:ins w:id="46" w:author="Author">
        <w:r w:rsidR="00623755">
          <w:t xml:space="preserve"> Attachment </w:t>
        </w:r>
      </w:ins>
      <w:r w:rsidR="00452A45">
        <w:t>0</w:t>
      </w:r>
      <w:r w:rsidR="00BD5D68" w:rsidRPr="00522C79">
        <w:t>4 and</w:t>
      </w:r>
      <w:r w:rsidRPr="00522C79">
        <w:t xml:space="preserve"> Appendices A, F, G, </w:t>
      </w:r>
      <w:r w:rsidR="00BD5D68" w:rsidRPr="00522C79">
        <w:t xml:space="preserve">H, </w:t>
      </w:r>
      <w:r w:rsidRPr="00522C79">
        <w:t xml:space="preserve">and </w:t>
      </w:r>
      <w:r w:rsidR="00BD5D68" w:rsidRPr="00522C79">
        <w:t>M</w:t>
      </w:r>
      <w:r w:rsidRPr="00522C79">
        <w:t xml:space="preserve"> and be familiar with other Appendices (B, C, D, E, I, and J) that support the SDP process.</w:t>
      </w:r>
    </w:p>
    <w:p w14:paraId="003ADEB5" w14:textId="77777777" w:rsidR="00D46197" w:rsidRPr="00522C79" w:rsidRDefault="00D46197" w:rsidP="004022F1">
      <w:pPr>
        <w:pStyle w:val="BodyText"/>
        <w:numPr>
          <w:ilvl w:val="0"/>
          <w:numId w:val="20"/>
        </w:numPr>
      </w:pPr>
      <w:r w:rsidRPr="00522C79">
        <w:t xml:space="preserve">Understand the SDP </w:t>
      </w:r>
      <w:r w:rsidR="00FD2885" w:rsidRPr="00522C79">
        <w:t xml:space="preserve">workspace and Plant Risk Information eBook (PRIB) </w:t>
      </w:r>
      <w:r w:rsidRPr="00522C79">
        <w:t>in sufficient depth to be able to use the guidance and explain to a non-risk analyst.</w:t>
      </w:r>
    </w:p>
    <w:p w14:paraId="26FDC99E" w14:textId="77777777" w:rsidR="00D46197" w:rsidRPr="00522C79" w:rsidRDefault="00D46197" w:rsidP="004022F1">
      <w:pPr>
        <w:pStyle w:val="BodyText"/>
        <w:numPr>
          <w:ilvl w:val="0"/>
          <w:numId w:val="20"/>
        </w:numPr>
      </w:pPr>
      <w:r w:rsidRPr="00522C79">
        <w:t>Discuss the limitations of current PRA technology regarding assessment of external event contribution to inspection findings.</w:t>
      </w:r>
    </w:p>
    <w:p w14:paraId="549F96BF" w14:textId="77777777" w:rsidR="00D46197" w:rsidRPr="00522C79" w:rsidRDefault="00D46197" w:rsidP="004022F1">
      <w:pPr>
        <w:pStyle w:val="BodyText"/>
        <w:numPr>
          <w:ilvl w:val="0"/>
          <w:numId w:val="20"/>
        </w:numPr>
      </w:pPr>
      <w:r w:rsidRPr="00522C79">
        <w:t>Explain why a change in the core damage frequency versus conditional core damage probability was selected as a measure for evaluating the significance of an inspection finding.</w:t>
      </w:r>
    </w:p>
    <w:p w14:paraId="1F15E19D" w14:textId="77777777" w:rsidR="00C47FD8" w:rsidRDefault="00C47FD8" w:rsidP="00B93EEE">
      <w:pPr>
        <w:pStyle w:val="JOURNALHeading2"/>
        <w:rPr>
          <w:bCs w:val="0"/>
        </w:rPr>
      </w:pPr>
      <w:r w:rsidRPr="00B93EEE">
        <w:t>TASKS</w:t>
      </w:r>
      <w:r>
        <w:rPr>
          <w:bCs w:val="0"/>
        </w:rPr>
        <w:t>:</w:t>
      </w:r>
    </w:p>
    <w:p w14:paraId="4E8EB916" w14:textId="749F51E6" w:rsidR="00D46197" w:rsidRPr="003C77B4" w:rsidRDefault="00D46197" w:rsidP="00DD2BD4">
      <w:pPr>
        <w:pStyle w:val="BodyText"/>
      </w:pPr>
      <w:r w:rsidRPr="003C77B4">
        <w:t>Complete the following tasks:</w:t>
      </w:r>
    </w:p>
    <w:p w14:paraId="69DEA708" w14:textId="48FF6514" w:rsidR="00D46197" w:rsidRPr="00522C79" w:rsidRDefault="00D46197" w:rsidP="004022F1">
      <w:pPr>
        <w:pStyle w:val="BodyText"/>
        <w:numPr>
          <w:ilvl w:val="0"/>
          <w:numId w:val="21"/>
        </w:numPr>
      </w:pPr>
      <w:r w:rsidRPr="00522C79">
        <w:t>Review the references for this activity. Thoroughly review IMC</w:t>
      </w:r>
      <w:ins w:id="47" w:author="Author">
        <w:r w:rsidR="00A03B87">
          <w:t xml:space="preserve"> 0</w:t>
        </w:r>
      </w:ins>
      <w:r w:rsidRPr="00522C79">
        <w:t xml:space="preserve">609, </w:t>
      </w:r>
      <w:r w:rsidR="00412D2C">
        <w:t>“</w:t>
      </w:r>
      <w:r w:rsidRPr="00522C79">
        <w:t>Significance Determination Process,</w:t>
      </w:r>
      <w:r w:rsidR="00430CD6">
        <w:t>”</w:t>
      </w:r>
      <w:r w:rsidRPr="00522C79">
        <w:t xml:space="preserve"> including all attachments and appendices and IMC</w:t>
      </w:r>
      <w:r w:rsidR="00A03B87">
        <w:t xml:space="preserve"> </w:t>
      </w:r>
      <w:ins w:id="48" w:author="Author">
        <w:r w:rsidR="00A03B87">
          <w:t>0</w:t>
        </w:r>
      </w:ins>
      <w:r w:rsidRPr="00522C79">
        <w:t xml:space="preserve">308, </w:t>
      </w:r>
      <w:r w:rsidR="00412D2C">
        <w:t>“</w:t>
      </w:r>
      <w:r w:rsidRPr="00522C79">
        <w:t>Reactor Oversight Process (ROP) Basis Document,</w:t>
      </w:r>
      <w:r w:rsidR="00430CD6">
        <w:t>”</w:t>
      </w:r>
      <w:r w:rsidRPr="00522C79">
        <w:t xml:space="preserve"> Attachment 3.</w:t>
      </w:r>
    </w:p>
    <w:p w14:paraId="210AD656" w14:textId="7135F87F" w:rsidR="00D46197" w:rsidRPr="00522C79" w:rsidRDefault="00D46197" w:rsidP="004022F1">
      <w:pPr>
        <w:pStyle w:val="BodyText"/>
        <w:numPr>
          <w:ilvl w:val="0"/>
          <w:numId w:val="21"/>
        </w:numPr>
      </w:pPr>
      <w:r w:rsidRPr="00522C79">
        <w:t xml:space="preserve">Perform at least two SDP analyses using actual inspection findings. </w:t>
      </w:r>
      <w:r w:rsidR="0076401C" w:rsidRPr="00522C79">
        <w:t xml:space="preserve">For each at-power finding, use the screening questions and SDP workspace in accordance with IMC 0609, Appendix A. </w:t>
      </w:r>
      <w:r w:rsidRPr="00522C79">
        <w:t>In the event two assessments are not available, review previously completed findings independently of documented results.</w:t>
      </w:r>
    </w:p>
    <w:p w14:paraId="5AE1AC65" w14:textId="77777777" w:rsidR="00D46197" w:rsidRPr="00522C79" w:rsidRDefault="00D46197" w:rsidP="004022F1">
      <w:pPr>
        <w:pStyle w:val="BodyText"/>
        <w:numPr>
          <w:ilvl w:val="0"/>
          <w:numId w:val="21"/>
        </w:numPr>
      </w:pPr>
      <w:r w:rsidRPr="00522C79">
        <w:t>Assist a qualified SRA in one training session of Phase 1 and 2 to inspectors or other qualifying individuals.</w:t>
      </w:r>
    </w:p>
    <w:p w14:paraId="68163D1C" w14:textId="77777777" w:rsidR="00D46197" w:rsidRPr="00522C79" w:rsidRDefault="00D46197" w:rsidP="004022F1">
      <w:pPr>
        <w:pStyle w:val="BodyText"/>
        <w:numPr>
          <w:ilvl w:val="0"/>
          <w:numId w:val="21"/>
        </w:numPr>
      </w:pPr>
      <w:r w:rsidRPr="00522C79">
        <w:t xml:space="preserve">Assist inspectors during the planning phase of a team inspection by using a </w:t>
      </w:r>
      <w:r w:rsidR="00643CF0" w:rsidRPr="00522C79">
        <w:t xml:space="preserve">Plant Risk Information eBook (PRIB) from the site-specific SPAR model </w:t>
      </w:r>
      <w:r w:rsidRPr="00522C79">
        <w:t>to identify potential inspection samples.</w:t>
      </w:r>
    </w:p>
    <w:p w14:paraId="21BEAC28" w14:textId="77777777" w:rsidR="00D46197" w:rsidRPr="00522C79" w:rsidRDefault="00D46197" w:rsidP="004022F1">
      <w:pPr>
        <w:pStyle w:val="BodyText"/>
        <w:numPr>
          <w:ilvl w:val="0"/>
          <w:numId w:val="21"/>
        </w:numPr>
      </w:pPr>
      <w:r w:rsidRPr="00522C79">
        <w:t xml:space="preserve">Meet with a qualified SRA to discuss any questions that you have </w:t>
      </w:r>
      <w:proofErr w:type="gramStart"/>
      <w:r w:rsidRPr="00522C79">
        <w:t>as a result of</w:t>
      </w:r>
      <w:proofErr w:type="gramEnd"/>
      <w:r w:rsidRPr="00522C79">
        <w:t xml:space="preserve"> this activity and demonstrate that you can meet the evaluation criteria listed above.</w:t>
      </w:r>
    </w:p>
    <w:p w14:paraId="5316A4CE" w14:textId="5D5F2D4C" w:rsidR="006658D8" w:rsidRPr="00522C79" w:rsidRDefault="00D46197" w:rsidP="00B93EEE">
      <w:pPr>
        <w:pStyle w:val="JOURNALHeading2"/>
      </w:pPr>
      <w:r w:rsidRPr="003C77B4">
        <w:t>DOCUMENTATION:</w:t>
      </w:r>
      <w:r w:rsidRPr="003C77B4">
        <w:tab/>
        <w:t>Seni</w:t>
      </w:r>
      <w:r w:rsidRPr="00522C79">
        <w:t>or Reactor Analyst Qualification Signature Checklist, Item</w:t>
      </w:r>
      <w:r w:rsidR="00B949ED">
        <w:t> </w:t>
      </w:r>
      <w:r w:rsidRPr="00522C79">
        <w:t>ISA</w:t>
      </w:r>
      <w:r w:rsidR="0032001C">
        <w:noBreakHyphen/>
      </w:r>
      <w:r w:rsidRPr="00522C79">
        <w:t>SRA-1</w:t>
      </w:r>
    </w:p>
    <w:p w14:paraId="6481441E" w14:textId="6DAB47F3" w:rsidR="00D46197" w:rsidRPr="003C77B4" w:rsidRDefault="00D46197" w:rsidP="00AD54A6">
      <w:pPr>
        <w:pStyle w:val="JournalTOPIC"/>
      </w:pPr>
      <w:bookmarkStart w:id="49" w:name="_Toc130999068"/>
      <w:r w:rsidRPr="003C77B4">
        <w:lastRenderedPageBreak/>
        <w:t>(ISA-SRA-2)</w:t>
      </w:r>
      <w:r w:rsidR="00106B4D" w:rsidRPr="003C77B4">
        <w:t xml:space="preserve"> </w:t>
      </w:r>
      <w:r w:rsidRPr="003C77B4">
        <w:t>Limitations of Licensee PRAs</w:t>
      </w:r>
      <w:bookmarkEnd w:id="49"/>
    </w:p>
    <w:p w14:paraId="0F597AAA" w14:textId="77777777" w:rsidR="00317A49" w:rsidRDefault="00317A49" w:rsidP="00B93EEE">
      <w:pPr>
        <w:pStyle w:val="JOURNALHeading2"/>
      </w:pPr>
      <w:r>
        <w:t>PURPOSE:</w:t>
      </w:r>
    </w:p>
    <w:p w14:paraId="1DDE5F49" w14:textId="0F0BE955" w:rsidR="00D46197" w:rsidRPr="003C77B4" w:rsidRDefault="00D46197" w:rsidP="00DD2BD4">
      <w:pPr>
        <w:pStyle w:val="BodyText"/>
      </w:pPr>
      <w:r w:rsidRPr="003C77B4">
        <w:t xml:space="preserve">Significance Determination Process Phase 3 evaluations require an SRA to review licensee PRA information for applicability for consideration in the analysis. Also, at regulatory conferences the licensee routinely provides information derived from their PRA. To confirm the results of </w:t>
      </w:r>
      <w:proofErr w:type="gramStart"/>
      <w:r w:rsidRPr="003C77B4">
        <w:t>a</w:t>
      </w:r>
      <w:proofErr w:type="gramEnd"/>
      <w:r w:rsidRPr="003C77B4">
        <w:t xml:space="preserve"> SDP Phase 2 a licensee</w:t>
      </w:r>
      <w:r w:rsidR="00412D2C">
        <w:t>’</w:t>
      </w:r>
      <w:r w:rsidRPr="003C77B4">
        <w:t xml:space="preserve">s PRA can be used. The risk input for all NOEDs that are reviewed by </w:t>
      </w:r>
      <w:proofErr w:type="gramStart"/>
      <w:r w:rsidRPr="003C77B4">
        <w:t>a</w:t>
      </w:r>
      <w:proofErr w:type="gramEnd"/>
      <w:r w:rsidRPr="003C77B4">
        <w:t xml:space="preserve"> SRA are from the licensee</w:t>
      </w:r>
      <w:r w:rsidR="00412D2C">
        <w:t>’</w:t>
      </w:r>
      <w:r w:rsidRPr="003C77B4">
        <w:t>s PRA. Without an understanding of the licensee</w:t>
      </w:r>
      <w:r w:rsidR="00412D2C">
        <w:t>’</w:t>
      </w:r>
      <w:r w:rsidRPr="003C77B4">
        <w:t>s PRA, it would be difficult for an SRA to make an informed judgment as to whether to include or reject the licensee</w:t>
      </w:r>
      <w:r w:rsidR="00412D2C">
        <w:t>’</w:t>
      </w:r>
      <w:r w:rsidRPr="003C77B4">
        <w:t>s information.</w:t>
      </w:r>
    </w:p>
    <w:p w14:paraId="63DBE1DC" w14:textId="38374F4D" w:rsidR="00D46197" w:rsidRPr="003C77B4" w:rsidRDefault="00D46197" w:rsidP="00DD2BD4">
      <w:pPr>
        <w:pStyle w:val="JOURNALHeading2"/>
      </w:pPr>
      <w:r w:rsidRPr="003C77B4">
        <w:t>COMPETENCY AREAS:</w:t>
      </w:r>
      <w:r w:rsidRPr="003C77B4">
        <w:tab/>
        <w:t>TECHNICAL AREA EXPERTISE</w:t>
      </w:r>
      <w:r w:rsidR="00DD2BD4">
        <w:br/>
      </w:r>
      <w:r w:rsidRPr="003C77B4">
        <w:t>INSPECTION</w:t>
      </w:r>
    </w:p>
    <w:p w14:paraId="7B7AEB2A" w14:textId="46BE48CC" w:rsidR="00D46197" w:rsidRPr="003C77B4" w:rsidRDefault="00317A49" w:rsidP="00B93EEE">
      <w:pPr>
        <w:pStyle w:val="JOURNALHeading2"/>
      </w:pPr>
      <w:r>
        <w:t>LEVEL OF EFFORT:</w:t>
      </w:r>
      <w:r w:rsidR="00D46197" w:rsidRPr="003C77B4">
        <w:tab/>
        <w:t>24 hours</w:t>
      </w:r>
    </w:p>
    <w:p w14:paraId="6AC452FC" w14:textId="77777777" w:rsidR="00317A49" w:rsidRDefault="00317A49" w:rsidP="00B93EEE">
      <w:pPr>
        <w:pStyle w:val="JOURNALHeading2"/>
      </w:pPr>
      <w:r>
        <w:t>REFERENCES:</w:t>
      </w:r>
    </w:p>
    <w:p w14:paraId="550DD095" w14:textId="5CF03C79" w:rsidR="00D46197" w:rsidRPr="00522C79" w:rsidRDefault="00D46197" w:rsidP="004022F1">
      <w:pPr>
        <w:pStyle w:val="BodyText"/>
        <w:numPr>
          <w:ilvl w:val="0"/>
          <w:numId w:val="22"/>
        </w:numPr>
      </w:pPr>
      <w:r w:rsidRPr="00522C79">
        <w:t>Licensee</w:t>
      </w:r>
      <w:r w:rsidR="00412D2C">
        <w:t>’</w:t>
      </w:r>
      <w:r w:rsidRPr="00522C79">
        <w:t>s Event Trees from PRA</w:t>
      </w:r>
    </w:p>
    <w:p w14:paraId="58BF53E5" w14:textId="17B667CE" w:rsidR="00D46197" w:rsidRPr="00522C79" w:rsidRDefault="00D46197" w:rsidP="004022F1">
      <w:pPr>
        <w:pStyle w:val="BodyText"/>
        <w:numPr>
          <w:ilvl w:val="0"/>
          <w:numId w:val="22"/>
        </w:numPr>
      </w:pPr>
      <w:r w:rsidRPr="00522C79">
        <w:t>Licensee</w:t>
      </w:r>
      <w:r w:rsidR="00412D2C">
        <w:t>’</w:t>
      </w:r>
      <w:r w:rsidRPr="00522C79">
        <w:t>s Fault Trees from PRA</w:t>
      </w:r>
    </w:p>
    <w:p w14:paraId="5A4509B8" w14:textId="453E2C8A" w:rsidR="00D46197" w:rsidRPr="00522C79" w:rsidRDefault="00D46197" w:rsidP="004022F1">
      <w:pPr>
        <w:pStyle w:val="BodyText"/>
        <w:numPr>
          <w:ilvl w:val="0"/>
          <w:numId w:val="22"/>
        </w:numPr>
      </w:pPr>
      <w:r w:rsidRPr="00522C79">
        <w:t>Licensee</w:t>
      </w:r>
      <w:r w:rsidR="00412D2C">
        <w:t>’</w:t>
      </w:r>
      <w:r w:rsidRPr="00522C79">
        <w:t>s Dominant Cut</w:t>
      </w:r>
      <w:r w:rsidR="00840780" w:rsidRPr="00522C79">
        <w:t>-</w:t>
      </w:r>
      <w:r w:rsidRPr="00522C79">
        <w:t>sets (top 25 per initiating event and top 100 total)</w:t>
      </w:r>
    </w:p>
    <w:p w14:paraId="09DC5F8C" w14:textId="45D0FD53" w:rsidR="00D46197" w:rsidRPr="00522C79" w:rsidRDefault="00D46197" w:rsidP="004022F1">
      <w:pPr>
        <w:pStyle w:val="BodyText"/>
        <w:numPr>
          <w:ilvl w:val="0"/>
          <w:numId w:val="22"/>
        </w:numPr>
      </w:pPr>
      <w:r w:rsidRPr="00522C79">
        <w:t>Same information from SPAR model for that plant</w:t>
      </w:r>
    </w:p>
    <w:p w14:paraId="4A0842BF" w14:textId="47AF5B30" w:rsidR="00D46197" w:rsidRPr="00522C79" w:rsidRDefault="00D46197" w:rsidP="004022F1">
      <w:pPr>
        <w:pStyle w:val="BodyText"/>
        <w:numPr>
          <w:ilvl w:val="0"/>
          <w:numId w:val="22"/>
        </w:numPr>
      </w:pPr>
      <w:r w:rsidRPr="00522C79">
        <w:t>Same information from another plant of similar design</w:t>
      </w:r>
    </w:p>
    <w:p w14:paraId="18E4E326" w14:textId="525DC257" w:rsidR="00D46197" w:rsidRPr="00522C79" w:rsidRDefault="00B210A2" w:rsidP="004022F1">
      <w:pPr>
        <w:pStyle w:val="BodyText"/>
        <w:numPr>
          <w:ilvl w:val="0"/>
          <w:numId w:val="22"/>
        </w:numPr>
      </w:pPr>
      <w:r>
        <w:t>Piping and Instrument Diagrams (</w:t>
      </w:r>
      <w:r w:rsidR="00D46197" w:rsidRPr="00522C79">
        <w:t>P&amp;IDs</w:t>
      </w:r>
      <w:r>
        <w:t>)</w:t>
      </w:r>
    </w:p>
    <w:p w14:paraId="12FFC614" w14:textId="5D13D1BD" w:rsidR="00D46197" w:rsidRPr="00522C79" w:rsidRDefault="00D46197" w:rsidP="004022F1">
      <w:pPr>
        <w:pStyle w:val="BodyText"/>
        <w:numPr>
          <w:ilvl w:val="0"/>
          <w:numId w:val="22"/>
        </w:numPr>
      </w:pPr>
      <w:r w:rsidRPr="00522C79">
        <w:t>Licensee System Descriptions</w:t>
      </w:r>
    </w:p>
    <w:p w14:paraId="6EB0875F" w14:textId="77777777" w:rsidR="00DD2BD4" w:rsidRDefault="00D46197" w:rsidP="00DD2BD4">
      <w:pPr>
        <w:pStyle w:val="JOURNALHeading2"/>
      </w:pPr>
      <w:r w:rsidRPr="003C77B4">
        <w:t>EVALUATION CRITERIA:</w:t>
      </w:r>
    </w:p>
    <w:p w14:paraId="5CAEB0DC" w14:textId="0DA78546" w:rsidR="00D46197" w:rsidRPr="003C77B4" w:rsidRDefault="00D46197" w:rsidP="00DD2BD4">
      <w:pPr>
        <w:pStyle w:val="BodyText"/>
      </w:pPr>
      <w:r w:rsidRPr="003C77B4">
        <w:t>At the completion of this activity, you should be able to:</w:t>
      </w:r>
    </w:p>
    <w:p w14:paraId="58935D7B" w14:textId="77777777" w:rsidR="00D46197" w:rsidRPr="003C77B4" w:rsidRDefault="00D46197" w:rsidP="004022F1">
      <w:pPr>
        <w:pStyle w:val="BodyText"/>
        <w:numPr>
          <w:ilvl w:val="0"/>
          <w:numId w:val="23"/>
        </w:numPr>
      </w:pPr>
      <w:r w:rsidRPr="003C77B4">
        <w:t>Identify significant differences between PRAs of the same facility.</w:t>
      </w:r>
    </w:p>
    <w:p w14:paraId="2754B125" w14:textId="77777777" w:rsidR="00DD2BD4" w:rsidRDefault="00D46197" w:rsidP="00B93EEE">
      <w:pPr>
        <w:pStyle w:val="JOURNALHeading2"/>
      </w:pPr>
      <w:r w:rsidRPr="003C77B4">
        <w:t>TASKS:</w:t>
      </w:r>
    </w:p>
    <w:p w14:paraId="54FB2E4F" w14:textId="5AE23898" w:rsidR="00D46197" w:rsidRPr="00522C79" w:rsidRDefault="00D46197" w:rsidP="004022F1">
      <w:pPr>
        <w:pStyle w:val="BodyText"/>
        <w:numPr>
          <w:ilvl w:val="0"/>
          <w:numId w:val="24"/>
        </w:numPr>
      </w:pPr>
      <w:r w:rsidRPr="00522C79">
        <w:t>Select a particular system.</w:t>
      </w:r>
    </w:p>
    <w:p w14:paraId="183E7B21" w14:textId="77777777" w:rsidR="00D46197" w:rsidRPr="00522C79" w:rsidRDefault="00D46197" w:rsidP="004022F1">
      <w:pPr>
        <w:pStyle w:val="BodyText"/>
        <w:numPr>
          <w:ilvl w:val="0"/>
          <w:numId w:val="24"/>
        </w:numPr>
      </w:pPr>
      <w:r w:rsidRPr="00522C79">
        <w:t>Read the system description</w:t>
      </w:r>
    </w:p>
    <w:p w14:paraId="7E30C768" w14:textId="77777777" w:rsidR="00D46197" w:rsidRPr="00522C79" w:rsidRDefault="00D46197" w:rsidP="00B758D3">
      <w:pPr>
        <w:pStyle w:val="BodyText"/>
        <w:ind w:left="360"/>
      </w:pPr>
      <w:r w:rsidRPr="00522C79">
        <w:t>Compare the fault tree for that system to the P&amp;ID to establish the logic is correct for the Top Gate,</w:t>
      </w:r>
      <w:r w:rsidR="00FE1070">
        <w:t xml:space="preserve"> </w:t>
      </w:r>
      <w:r w:rsidR="00E13679">
        <w:t xml:space="preserve">so </w:t>
      </w:r>
      <w:r w:rsidRPr="00522C79">
        <w:t xml:space="preserve">that all common components between trains contain a common cause failure </w:t>
      </w:r>
      <w:r w:rsidRPr="00522C79">
        <w:lastRenderedPageBreak/>
        <w:t>basic event and determine if any instrument failures can defeat a train and are included in the fault tree.</w:t>
      </w:r>
    </w:p>
    <w:p w14:paraId="436B4F66" w14:textId="57031760" w:rsidR="00D46197" w:rsidRPr="00522C79" w:rsidRDefault="00D46197" w:rsidP="004022F1">
      <w:pPr>
        <w:pStyle w:val="BodyText"/>
        <w:numPr>
          <w:ilvl w:val="0"/>
          <w:numId w:val="24"/>
        </w:numPr>
      </w:pPr>
      <w:r w:rsidRPr="00522C79">
        <w:t>Compare Top Gate failure probability to that in SPAR and a companion facility. If off by a factor of 10, acquire cut</w:t>
      </w:r>
      <w:r w:rsidR="00840780" w:rsidRPr="00522C79">
        <w:t>-</w:t>
      </w:r>
      <w:r w:rsidRPr="00522C79">
        <w:t>sets for the Top Gate and compare to understand why there are differences.</w:t>
      </w:r>
    </w:p>
    <w:p w14:paraId="3BEA99A6" w14:textId="77777777" w:rsidR="00D46197" w:rsidRPr="00522C79" w:rsidRDefault="00D46197" w:rsidP="004022F1">
      <w:pPr>
        <w:pStyle w:val="BodyText"/>
        <w:numPr>
          <w:ilvl w:val="0"/>
          <w:numId w:val="24"/>
        </w:numPr>
      </w:pPr>
      <w:r w:rsidRPr="00522C79">
        <w:t>Review Initiating Event frequencies against SPAR for deviations of a magnitude.</w:t>
      </w:r>
    </w:p>
    <w:p w14:paraId="73AD1117" w14:textId="77777777" w:rsidR="00D46197" w:rsidRPr="00522C79" w:rsidRDefault="00D46197" w:rsidP="004022F1">
      <w:pPr>
        <w:pStyle w:val="BodyText"/>
        <w:numPr>
          <w:ilvl w:val="0"/>
          <w:numId w:val="24"/>
        </w:numPr>
      </w:pPr>
      <w:r w:rsidRPr="00522C79">
        <w:t>Review the Event Trees against SPAR and the other plant for any logic differences.</w:t>
      </w:r>
    </w:p>
    <w:p w14:paraId="24E7CBC5" w14:textId="2CA4B23D" w:rsidR="00D46197" w:rsidRPr="00522C79" w:rsidRDefault="00D46197" w:rsidP="004022F1">
      <w:pPr>
        <w:pStyle w:val="BodyText"/>
        <w:numPr>
          <w:ilvl w:val="0"/>
          <w:numId w:val="24"/>
        </w:numPr>
      </w:pPr>
      <w:r w:rsidRPr="00522C79">
        <w:t>Review cut</w:t>
      </w:r>
      <w:r w:rsidR="00840780" w:rsidRPr="00522C79">
        <w:t>-</w:t>
      </w:r>
      <w:r w:rsidRPr="00522C79">
        <w:t>sets for selected accident sequences from the licensee</w:t>
      </w:r>
      <w:r w:rsidR="00412D2C">
        <w:t>’</w:t>
      </w:r>
      <w:r w:rsidRPr="00522C79">
        <w:t xml:space="preserve">s PRA, </w:t>
      </w:r>
      <w:proofErr w:type="gramStart"/>
      <w:r w:rsidRPr="00522C79">
        <w:t>SPAR</w:t>
      </w:r>
      <w:proofErr w:type="gramEnd"/>
      <w:r w:rsidRPr="00522C79">
        <w:t xml:space="preserve"> and the other plant. Understand what factor(s) make the results differ by an order magnitude, if any.</w:t>
      </w:r>
    </w:p>
    <w:p w14:paraId="500B94E6" w14:textId="77777777" w:rsidR="00D46197" w:rsidRPr="00522C79" w:rsidRDefault="00D46197" w:rsidP="004022F1">
      <w:pPr>
        <w:pStyle w:val="BodyText"/>
        <w:numPr>
          <w:ilvl w:val="0"/>
          <w:numId w:val="24"/>
        </w:numPr>
      </w:pPr>
      <w:r w:rsidRPr="00522C79">
        <w:t>Understand how the licensee developed the RCP seal LOCA model (PWR) and the loss of all Service Water.</w:t>
      </w:r>
    </w:p>
    <w:p w14:paraId="514365A8" w14:textId="77777777" w:rsidR="00D46197" w:rsidRPr="00522C79" w:rsidRDefault="00D46197" w:rsidP="004022F1">
      <w:pPr>
        <w:pStyle w:val="BodyText"/>
        <w:numPr>
          <w:ilvl w:val="0"/>
          <w:numId w:val="24"/>
        </w:numPr>
      </w:pPr>
      <w:r w:rsidRPr="00522C79">
        <w:t>If possible, discuss identified differences with the licensee</w:t>
      </w:r>
      <w:r w:rsidR="00412D2C">
        <w:t>’</w:t>
      </w:r>
      <w:r w:rsidRPr="00522C79">
        <w:t>s PRA analyst.</w:t>
      </w:r>
    </w:p>
    <w:p w14:paraId="0A601507" w14:textId="77777777" w:rsidR="00D46197" w:rsidRPr="00522C79" w:rsidRDefault="00D46197" w:rsidP="004022F1">
      <w:pPr>
        <w:pStyle w:val="BodyText"/>
        <w:numPr>
          <w:ilvl w:val="0"/>
          <w:numId w:val="24"/>
        </w:numPr>
      </w:pPr>
      <w:r w:rsidRPr="00522C79">
        <w:t xml:space="preserve">Meet with a qualified SRA to discuss any questions that you have </w:t>
      </w:r>
      <w:proofErr w:type="gramStart"/>
      <w:r w:rsidRPr="00522C79">
        <w:t>as a result of</w:t>
      </w:r>
      <w:proofErr w:type="gramEnd"/>
      <w:r w:rsidRPr="00522C79">
        <w:t xml:space="preserve"> this activity and demonstrate that you can meet the evaluation criteria listed above.</w:t>
      </w:r>
    </w:p>
    <w:p w14:paraId="3AA3014C" w14:textId="590A334F" w:rsidR="00D46197" w:rsidRPr="00522C79" w:rsidRDefault="00D46197" w:rsidP="00B93EEE">
      <w:pPr>
        <w:pStyle w:val="JOURNALHeading2"/>
      </w:pPr>
      <w:r w:rsidRPr="003C77B4">
        <w:t>DOCUMENTATION:</w:t>
      </w:r>
      <w:r w:rsidRPr="003C77B4">
        <w:tab/>
        <w:t>Senior</w:t>
      </w:r>
      <w:r w:rsidRPr="00522C79">
        <w:t xml:space="preserve"> Reactor Analyst Qualification Signature Card, Item ISA-SRA-2</w:t>
      </w:r>
    </w:p>
    <w:p w14:paraId="4E65566B" w14:textId="698F6586" w:rsidR="00D46197" w:rsidRPr="003C77B4" w:rsidRDefault="00D46197" w:rsidP="00AD54A6">
      <w:pPr>
        <w:pStyle w:val="JournalTOPIC"/>
      </w:pPr>
      <w:bookmarkStart w:id="50" w:name="_Toc130999069"/>
      <w:r w:rsidRPr="003C77B4">
        <w:lastRenderedPageBreak/>
        <w:t>(ISA-SRA-3)</w:t>
      </w:r>
      <w:r w:rsidR="00106B4D" w:rsidRPr="003C77B4">
        <w:t xml:space="preserve"> </w:t>
      </w:r>
      <w:r w:rsidRPr="003C77B4">
        <w:t>PRA Quality Initiative</w:t>
      </w:r>
      <w:bookmarkEnd w:id="50"/>
    </w:p>
    <w:p w14:paraId="5E06BC3C" w14:textId="77777777" w:rsidR="00317A49" w:rsidRDefault="00317A49" w:rsidP="00B93EEE">
      <w:pPr>
        <w:pStyle w:val="JOURNALHeading2"/>
      </w:pPr>
      <w:r>
        <w:t>PURPOSE:</w:t>
      </w:r>
    </w:p>
    <w:p w14:paraId="4569217D" w14:textId="4556AB5F" w:rsidR="00D46197" w:rsidRPr="003C77B4" w:rsidRDefault="00D46197" w:rsidP="00DD2BD4">
      <w:pPr>
        <w:pStyle w:val="BodyText"/>
      </w:pPr>
      <w:r w:rsidRPr="003C77B4">
        <w:t>To familiarize the student</w:t>
      </w:r>
      <w:r w:rsidRPr="003C77B4">
        <w:rPr>
          <w:bCs/>
        </w:rPr>
        <w:t xml:space="preserve"> </w:t>
      </w:r>
      <w:r w:rsidRPr="003C77B4">
        <w:t>with the industry standards for developing a quality PRA. Although each PRA is different, the PRA Quality Initiative will give the student an understanding of the basic structure of a PRA and the industry peer review process.</w:t>
      </w:r>
    </w:p>
    <w:p w14:paraId="711E2B62" w14:textId="2DF9E5D1" w:rsidR="00D46197" w:rsidRPr="003C77B4" w:rsidRDefault="00D46197" w:rsidP="00DD2BD4">
      <w:pPr>
        <w:pStyle w:val="JOURNALHeading2"/>
      </w:pPr>
      <w:r w:rsidRPr="003C77B4">
        <w:t>COMPETENCY</w:t>
      </w:r>
      <w:r w:rsidR="00DD2BD4">
        <w:t xml:space="preserve"> </w:t>
      </w:r>
      <w:r w:rsidRPr="003C77B4">
        <w:t>AREAS:</w:t>
      </w:r>
      <w:r w:rsidRPr="003C77B4">
        <w:tab/>
        <w:t>TECHNICAL AREA EXPERTISE</w:t>
      </w:r>
      <w:r w:rsidR="00DD2BD4">
        <w:br/>
      </w:r>
      <w:r w:rsidRPr="003C77B4">
        <w:t>INSPECTION</w:t>
      </w:r>
    </w:p>
    <w:p w14:paraId="3DBC4B4A" w14:textId="4E857535" w:rsidR="00D46197" w:rsidRPr="003C77B4" w:rsidRDefault="00317A49" w:rsidP="00B93EEE">
      <w:pPr>
        <w:pStyle w:val="JOURNALHeading2"/>
      </w:pPr>
      <w:r w:rsidRPr="00B93EEE">
        <w:t>LEVEL</w:t>
      </w:r>
      <w:r>
        <w:rPr>
          <w:bCs w:val="0"/>
        </w:rPr>
        <w:t xml:space="preserve"> OF EFFORT:</w:t>
      </w:r>
      <w:r w:rsidR="00736847" w:rsidRPr="003C77B4">
        <w:tab/>
      </w:r>
      <w:r w:rsidR="00D46197" w:rsidRPr="003C77B4">
        <w:t>16 hours</w:t>
      </w:r>
    </w:p>
    <w:p w14:paraId="44568E47" w14:textId="77777777" w:rsidR="00317A49" w:rsidRDefault="00317A49" w:rsidP="00B93EEE">
      <w:pPr>
        <w:pStyle w:val="JOURNALHeading2"/>
      </w:pPr>
      <w:r>
        <w:t>REFERENCES:</w:t>
      </w:r>
    </w:p>
    <w:p w14:paraId="6FBC7461" w14:textId="1D9B108B" w:rsidR="00D46197" w:rsidRPr="00522C79" w:rsidRDefault="00D46197" w:rsidP="004022F1">
      <w:pPr>
        <w:pStyle w:val="BodyText"/>
        <w:numPr>
          <w:ilvl w:val="0"/>
          <w:numId w:val="25"/>
        </w:numPr>
      </w:pPr>
      <w:r w:rsidRPr="003C77B4">
        <w:t>R</w:t>
      </w:r>
      <w:r w:rsidR="00F83C1F">
        <w:t>G</w:t>
      </w:r>
      <w:r w:rsidRPr="003C77B4">
        <w:t xml:space="preserve"> 1.174, </w:t>
      </w:r>
      <w:r w:rsidR="00412D2C">
        <w:t>“</w:t>
      </w:r>
      <w:r w:rsidRPr="003C77B4">
        <w:t>An Approach for Using Probabilistic</w:t>
      </w:r>
      <w:r w:rsidRPr="00522C79">
        <w:t xml:space="preserve"> Risk Assessment in Risk</w:t>
      </w:r>
      <w:r w:rsidR="004948C0">
        <w:noBreakHyphen/>
      </w:r>
      <w:r w:rsidRPr="00522C79">
        <w:t>Informed Decisions of Plant-Specific Changes to the Licensing Basis</w:t>
      </w:r>
      <w:r w:rsidR="00430CD6">
        <w:t>”</w:t>
      </w:r>
    </w:p>
    <w:p w14:paraId="71382F01" w14:textId="1F846BD8" w:rsidR="00D46197" w:rsidRPr="00522C79" w:rsidRDefault="00D46197" w:rsidP="004022F1">
      <w:pPr>
        <w:pStyle w:val="BodyText"/>
        <w:numPr>
          <w:ilvl w:val="0"/>
          <w:numId w:val="25"/>
        </w:numPr>
      </w:pPr>
      <w:r w:rsidRPr="00522C79">
        <w:t xml:space="preserve">ASME RA-S-2002, </w:t>
      </w:r>
      <w:r w:rsidR="00412D2C">
        <w:t>“</w:t>
      </w:r>
      <w:r w:rsidRPr="00522C79">
        <w:t>Standard for Probabilistic Risk Assessment for Nuclear Power Plant Applications</w:t>
      </w:r>
      <w:r w:rsidR="00430CD6">
        <w:t>”</w:t>
      </w:r>
    </w:p>
    <w:p w14:paraId="5223EF98" w14:textId="3F8B1392" w:rsidR="00D46197" w:rsidRPr="00522C79" w:rsidRDefault="00D46197" w:rsidP="004022F1">
      <w:pPr>
        <w:pStyle w:val="BodyText"/>
        <w:numPr>
          <w:ilvl w:val="0"/>
          <w:numId w:val="25"/>
        </w:numPr>
      </w:pPr>
      <w:r w:rsidRPr="00522C79">
        <w:t xml:space="preserve">NEI 00-02, </w:t>
      </w:r>
      <w:r w:rsidR="00412D2C">
        <w:t>“</w:t>
      </w:r>
      <w:r w:rsidRPr="00522C79">
        <w:t>Standard Peer Review Process for Internal Events PRAs</w:t>
      </w:r>
      <w:r w:rsidR="00430CD6">
        <w:t>”</w:t>
      </w:r>
    </w:p>
    <w:p w14:paraId="17E9511D" w14:textId="3C4ABD68" w:rsidR="00B35913" w:rsidRPr="00522C79" w:rsidRDefault="00B35913" w:rsidP="004022F1">
      <w:pPr>
        <w:pStyle w:val="BodyText"/>
        <w:numPr>
          <w:ilvl w:val="0"/>
          <w:numId w:val="25"/>
        </w:numPr>
      </w:pPr>
      <w:r w:rsidRPr="00522C79">
        <w:t xml:space="preserve">RIS 2007-06, </w:t>
      </w:r>
      <w:r w:rsidR="001352F3" w:rsidRPr="00522C79">
        <w:t>“</w:t>
      </w:r>
      <w:r w:rsidR="001352F3" w:rsidRPr="00522C79">
        <w:rPr>
          <w:bCs/>
        </w:rPr>
        <w:t>Regulatory Guide 1.200 Implementation”</w:t>
      </w:r>
    </w:p>
    <w:p w14:paraId="71CCEE2D" w14:textId="6EA007DD" w:rsidR="00D46197" w:rsidRPr="00522C79" w:rsidRDefault="00D46197" w:rsidP="004022F1">
      <w:pPr>
        <w:pStyle w:val="BodyText"/>
        <w:numPr>
          <w:ilvl w:val="0"/>
          <w:numId w:val="25"/>
        </w:numPr>
      </w:pPr>
      <w:r w:rsidRPr="00522C79">
        <w:t>R</w:t>
      </w:r>
      <w:r w:rsidR="00F83C1F">
        <w:t>G</w:t>
      </w:r>
      <w:r w:rsidRPr="00522C79">
        <w:t xml:space="preserve"> 1.200, </w:t>
      </w:r>
      <w:r w:rsidR="00412D2C">
        <w:t>“</w:t>
      </w:r>
      <w:r w:rsidRPr="00522C79">
        <w:t>An Approach for Determining the Technical Adequacy of Probabilistic Risk Assessment Results for Risk-Informed Activities</w:t>
      </w:r>
      <w:r w:rsidR="00430CD6">
        <w:t>”</w:t>
      </w:r>
    </w:p>
    <w:p w14:paraId="15E864F1" w14:textId="6B78FF22" w:rsidR="00D46197" w:rsidRPr="00522C79" w:rsidRDefault="00D46197" w:rsidP="004022F1">
      <w:pPr>
        <w:pStyle w:val="BodyText"/>
        <w:numPr>
          <w:ilvl w:val="0"/>
          <w:numId w:val="25"/>
        </w:numPr>
      </w:pPr>
      <w:r w:rsidRPr="00522C79">
        <w:t xml:space="preserve">USNRC, COMNJD-03-0002, </w:t>
      </w:r>
      <w:r w:rsidR="00412D2C">
        <w:t>“</w:t>
      </w:r>
      <w:r w:rsidRPr="00522C79">
        <w:t>Stabilizing the PRA Quality Expectations and Requirements</w:t>
      </w:r>
      <w:r w:rsidR="00430CD6">
        <w:t>”</w:t>
      </w:r>
    </w:p>
    <w:p w14:paraId="3FC5596A" w14:textId="77777777" w:rsidR="00C47FD8" w:rsidRDefault="00C47FD8" w:rsidP="00B93EEE">
      <w:pPr>
        <w:pStyle w:val="JOURNALHeading2"/>
        <w:rPr>
          <w:bCs w:val="0"/>
        </w:rPr>
      </w:pPr>
      <w:r w:rsidRPr="00B93EEE">
        <w:t>EVALUATION</w:t>
      </w:r>
      <w:r>
        <w:rPr>
          <w:bCs w:val="0"/>
        </w:rPr>
        <w:t xml:space="preserve"> CRITERIA:</w:t>
      </w:r>
    </w:p>
    <w:p w14:paraId="522F6529" w14:textId="1414E017" w:rsidR="00D46197" w:rsidRPr="00522C79" w:rsidRDefault="00D46197" w:rsidP="00DD2BD4">
      <w:pPr>
        <w:pStyle w:val="BodyText"/>
      </w:pPr>
      <w:r w:rsidRPr="003C77B4">
        <w:t>At t</w:t>
      </w:r>
      <w:r w:rsidRPr="00522C79">
        <w:t>he completion of this activity, you should be able to:</w:t>
      </w:r>
    </w:p>
    <w:p w14:paraId="25BAEC3E" w14:textId="77777777" w:rsidR="00D46197" w:rsidRPr="00522C79" w:rsidRDefault="00D46197" w:rsidP="004022F1">
      <w:pPr>
        <w:pStyle w:val="BodyText"/>
        <w:numPr>
          <w:ilvl w:val="0"/>
          <w:numId w:val="26"/>
        </w:numPr>
      </w:pPr>
      <w:r w:rsidRPr="00522C79">
        <w:t>Summarize the NRC position on PRA Quality as described in RG 1.174, section 2.5.</w:t>
      </w:r>
    </w:p>
    <w:p w14:paraId="6C864399" w14:textId="3D36A2AB" w:rsidR="00D46197" w:rsidRPr="00522C79" w:rsidRDefault="00D46197" w:rsidP="004022F1">
      <w:pPr>
        <w:pStyle w:val="BodyText"/>
        <w:numPr>
          <w:ilvl w:val="0"/>
          <w:numId w:val="26"/>
        </w:numPr>
      </w:pPr>
      <w:r w:rsidRPr="00522C79">
        <w:t>Describe the structure of a PRA as described in the ASME standard.</w:t>
      </w:r>
    </w:p>
    <w:p w14:paraId="1A878FF7" w14:textId="77777777" w:rsidR="00D46197" w:rsidRPr="00522C79" w:rsidRDefault="00D46197" w:rsidP="004022F1">
      <w:pPr>
        <w:pStyle w:val="BodyText"/>
        <w:numPr>
          <w:ilvl w:val="0"/>
          <w:numId w:val="26"/>
        </w:numPr>
      </w:pPr>
      <w:r w:rsidRPr="00522C79">
        <w:t>Identify the major components of the industry peer review process.</w:t>
      </w:r>
    </w:p>
    <w:p w14:paraId="779B418F" w14:textId="2F1110FB" w:rsidR="00265ABB" w:rsidRDefault="00D46197" w:rsidP="004022F1">
      <w:pPr>
        <w:pStyle w:val="BodyText"/>
        <w:numPr>
          <w:ilvl w:val="0"/>
          <w:numId w:val="26"/>
        </w:numPr>
      </w:pPr>
      <w:r w:rsidRPr="00522C79">
        <w:t>Describe the Commission</w:t>
      </w:r>
      <w:r w:rsidR="00412D2C">
        <w:t>’</w:t>
      </w:r>
      <w:r w:rsidRPr="00522C79">
        <w:t xml:space="preserve">s </w:t>
      </w:r>
      <w:r w:rsidR="00412D2C">
        <w:t>“</w:t>
      </w:r>
      <w:r w:rsidRPr="00522C79">
        <w:t>phased approach</w:t>
      </w:r>
      <w:r w:rsidR="00430CD6">
        <w:t>”</w:t>
      </w:r>
      <w:r w:rsidRPr="00522C79">
        <w:t xml:space="preserve"> to address PRA quality issues.</w:t>
      </w:r>
    </w:p>
    <w:p w14:paraId="069CBB9D" w14:textId="77777777" w:rsidR="00C47FD8" w:rsidRDefault="00C47FD8" w:rsidP="00B93EEE">
      <w:pPr>
        <w:pStyle w:val="JOURNALHeading2"/>
        <w:rPr>
          <w:bCs w:val="0"/>
        </w:rPr>
      </w:pPr>
      <w:r w:rsidRPr="00B93EEE">
        <w:t>TASKS</w:t>
      </w:r>
      <w:r>
        <w:rPr>
          <w:bCs w:val="0"/>
        </w:rPr>
        <w:t>:</w:t>
      </w:r>
    </w:p>
    <w:p w14:paraId="1AEB1BFC" w14:textId="76DC7A3B" w:rsidR="00D46197" w:rsidRPr="003C77B4" w:rsidRDefault="00D46197" w:rsidP="004022F1">
      <w:pPr>
        <w:pStyle w:val="BodyText"/>
        <w:numPr>
          <w:ilvl w:val="0"/>
          <w:numId w:val="27"/>
        </w:numPr>
      </w:pPr>
      <w:r w:rsidRPr="003C77B4">
        <w:t>Review RG 1.174 with emphasis on PRA quality.</w:t>
      </w:r>
    </w:p>
    <w:p w14:paraId="5709A987" w14:textId="3493B095" w:rsidR="00D46197" w:rsidRPr="003C77B4" w:rsidRDefault="00D46197" w:rsidP="004022F1">
      <w:pPr>
        <w:pStyle w:val="BodyText"/>
        <w:numPr>
          <w:ilvl w:val="0"/>
          <w:numId w:val="27"/>
        </w:numPr>
      </w:pPr>
      <w:r w:rsidRPr="003C77B4">
        <w:lastRenderedPageBreak/>
        <w:t>Review ASME RA-S-2002. Pay specific attention to the High</w:t>
      </w:r>
      <w:r w:rsidR="0044773D">
        <w:t>-</w:t>
      </w:r>
      <w:r w:rsidRPr="003C77B4">
        <w:t>Level Requirements and scan the supporting requirements.</w:t>
      </w:r>
    </w:p>
    <w:p w14:paraId="712EE61F" w14:textId="0027CEE9" w:rsidR="00D46197" w:rsidRPr="003C77B4" w:rsidRDefault="00D46197" w:rsidP="004022F1">
      <w:pPr>
        <w:pStyle w:val="BodyText"/>
        <w:numPr>
          <w:ilvl w:val="0"/>
          <w:numId w:val="27"/>
        </w:numPr>
      </w:pPr>
      <w:r w:rsidRPr="003C77B4">
        <w:t>Review ASME RA-S-2002 and NEI 00-02 regarding the peer review process.</w:t>
      </w:r>
    </w:p>
    <w:p w14:paraId="23F16D39" w14:textId="5C15CB81" w:rsidR="00D46197" w:rsidRPr="003C77B4" w:rsidRDefault="00D46197" w:rsidP="004022F1">
      <w:pPr>
        <w:pStyle w:val="BodyText"/>
        <w:numPr>
          <w:ilvl w:val="0"/>
          <w:numId w:val="27"/>
        </w:numPr>
      </w:pPr>
      <w:r w:rsidRPr="003C77B4">
        <w:t>Review RG 1.200 to understand its relationship to other risk-informed guidance and the overall approach to improving PRA quality.</w:t>
      </w:r>
    </w:p>
    <w:p w14:paraId="636887D6" w14:textId="72E808F4" w:rsidR="00D46197" w:rsidRPr="003C77B4" w:rsidRDefault="00D46197" w:rsidP="004022F1">
      <w:pPr>
        <w:pStyle w:val="BodyText"/>
        <w:numPr>
          <w:ilvl w:val="0"/>
          <w:numId w:val="27"/>
        </w:numPr>
      </w:pPr>
      <w:r w:rsidRPr="003C77B4">
        <w:t xml:space="preserve">Meet with a qualified SRA to discuss any questions that you have </w:t>
      </w:r>
      <w:proofErr w:type="gramStart"/>
      <w:r w:rsidRPr="003C77B4">
        <w:t>as a result of</w:t>
      </w:r>
      <w:proofErr w:type="gramEnd"/>
      <w:r w:rsidRPr="003C77B4">
        <w:t xml:space="preserve"> this activity and demonstrate that you can meet the evaluation criteria listed above.</w:t>
      </w:r>
    </w:p>
    <w:p w14:paraId="1B8B9055" w14:textId="77777777" w:rsidR="00D46197" w:rsidRPr="003C77B4" w:rsidRDefault="00D46197" w:rsidP="00B93EEE">
      <w:pPr>
        <w:pStyle w:val="JOURNALHeading2"/>
      </w:pPr>
      <w:r w:rsidRPr="003C77B4">
        <w:t>DOCUMENTATION:</w:t>
      </w:r>
      <w:r w:rsidRPr="003C77B4">
        <w:tab/>
        <w:t>Senior Reactor Analyst Qualification Signature Card, Item ISA-SRA-3</w:t>
      </w:r>
    </w:p>
    <w:p w14:paraId="72E16633" w14:textId="2E9C16B4" w:rsidR="00D46197" w:rsidRPr="003C77B4" w:rsidRDefault="00D46197" w:rsidP="00AD54A6">
      <w:pPr>
        <w:pStyle w:val="JournalTOPIC"/>
      </w:pPr>
      <w:bookmarkStart w:id="51" w:name="_Toc130999070"/>
      <w:r w:rsidRPr="003C77B4">
        <w:lastRenderedPageBreak/>
        <w:t>(ISA-SRA-4)</w:t>
      </w:r>
      <w:r w:rsidR="00106B4D" w:rsidRPr="003C77B4">
        <w:t xml:space="preserve"> </w:t>
      </w:r>
      <w:r w:rsidRPr="003C77B4">
        <w:t>IPEEE Lessons Learned</w:t>
      </w:r>
      <w:bookmarkEnd w:id="51"/>
    </w:p>
    <w:p w14:paraId="58AABDAE" w14:textId="77777777" w:rsidR="00DD2BD4" w:rsidRDefault="00D46197" w:rsidP="00815064">
      <w:pPr>
        <w:pStyle w:val="JOURNALHeading2"/>
      </w:pPr>
      <w:r w:rsidRPr="003C77B4">
        <w:t>PURPOSE:</w:t>
      </w:r>
    </w:p>
    <w:p w14:paraId="3686EA45" w14:textId="5649D013" w:rsidR="00D46197" w:rsidRPr="003C77B4" w:rsidRDefault="00D46197" w:rsidP="00DD2BD4">
      <w:pPr>
        <w:pStyle w:val="BodyText"/>
      </w:pPr>
      <w:r w:rsidRPr="003C77B4">
        <w:t>Obtain a general knowledge of the methods used by licensees to produce each plant</w:t>
      </w:r>
      <w:r w:rsidR="00412D2C">
        <w:t>’</w:t>
      </w:r>
      <w:r w:rsidRPr="003C77B4">
        <w:t>s IPEEE.</w:t>
      </w:r>
    </w:p>
    <w:p w14:paraId="70AE1D43" w14:textId="62F822B5" w:rsidR="00D46197" w:rsidRPr="003C77B4" w:rsidRDefault="00D46197" w:rsidP="00DD2BD4">
      <w:pPr>
        <w:pStyle w:val="JOURNALHeading2"/>
      </w:pPr>
      <w:r w:rsidRPr="003C77B4">
        <w:t xml:space="preserve">COMPETENCY AREAS: </w:t>
      </w:r>
      <w:r w:rsidRPr="003C77B4">
        <w:tab/>
        <w:t>TECHNICAL AREA EXPERTISE</w:t>
      </w:r>
      <w:r w:rsidR="00DD2BD4">
        <w:br/>
      </w:r>
      <w:r w:rsidRPr="003C77B4">
        <w:t>INSPECTION</w:t>
      </w:r>
    </w:p>
    <w:p w14:paraId="41B432E6" w14:textId="6E455CB4" w:rsidR="00D46197" w:rsidRPr="003C77B4" w:rsidRDefault="00D46197" w:rsidP="00DD2BD4">
      <w:pPr>
        <w:pStyle w:val="JOURNALHeading2"/>
      </w:pPr>
      <w:r w:rsidRPr="003C77B4">
        <w:t>LEVEL OF EFFORT:</w:t>
      </w:r>
      <w:r w:rsidRPr="003C77B4">
        <w:tab/>
        <w:t>8 hours</w:t>
      </w:r>
    </w:p>
    <w:p w14:paraId="2615FFB2" w14:textId="77777777" w:rsidR="00317A49" w:rsidRDefault="00317A49" w:rsidP="00815064">
      <w:pPr>
        <w:pStyle w:val="JOURNALHeading2"/>
      </w:pPr>
      <w:r>
        <w:t>REFERENCES:</w:t>
      </w:r>
    </w:p>
    <w:p w14:paraId="6F1F1EB4" w14:textId="284DC578" w:rsidR="00D46197" w:rsidRPr="003C77B4" w:rsidRDefault="00D46197" w:rsidP="004022F1">
      <w:pPr>
        <w:pStyle w:val="BodyText"/>
        <w:numPr>
          <w:ilvl w:val="0"/>
          <w:numId w:val="28"/>
        </w:numPr>
      </w:pPr>
      <w:r w:rsidRPr="003C77B4">
        <w:t>NUREG</w:t>
      </w:r>
      <w:r w:rsidR="004D15F6">
        <w:t>-</w:t>
      </w:r>
      <w:r w:rsidRPr="003C77B4">
        <w:t xml:space="preserve">1742, Volumes 1 and 2, </w:t>
      </w:r>
      <w:r w:rsidR="00412D2C">
        <w:t>“</w:t>
      </w:r>
      <w:r w:rsidRPr="003C77B4">
        <w:t>Perspectives G</w:t>
      </w:r>
      <w:r w:rsidR="00412D2C">
        <w:t>a</w:t>
      </w:r>
      <w:r w:rsidRPr="003C77B4">
        <w:t>ined From the IPEEE Program</w:t>
      </w:r>
      <w:r w:rsidR="00430CD6">
        <w:t>”</w:t>
      </w:r>
    </w:p>
    <w:p w14:paraId="02E5D3F4" w14:textId="550A8A07" w:rsidR="003E2D2B" w:rsidRDefault="003E2D2B" w:rsidP="004022F1">
      <w:pPr>
        <w:pStyle w:val="BodyText"/>
        <w:numPr>
          <w:ilvl w:val="0"/>
          <w:numId w:val="28"/>
        </w:numPr>
      </w:pPr>
      <w:r w:rsidRPr="00522C79">
        <w:t>NUREG</w:t>
      </w:r>
      <w:r w:rsidR="00452A45">
        <w:t>-</w:t>
      </w:r>
      <w:r w:rsidRPr="00522C79">
        <w:t>1407, “"Procedural and Submittal Guidance for the Individual Plant Examination of External Events (IPEEE) for Severe Accident Vulnerabilities"</w:t>
      </w:r>
    </w:p>
    <w:p w14:paraId="6755A908" w14:textId="7B4711F3" w:rsidR="0089307A" w:rsidRPr="003C77B4" w:rsidRDefault="0089307A" w:rsidP="00987CD4">
      <w:pPr>
        <w:pStyle w:val="BoxBodytext3"/>
      </w:pPr>
      <w:r w:rsidRPr="0089307A">
        <w:t>NOTE: These activities should be performed prior to taking the External Events Course (P-204)</w:t>
      </w:r>
      <w:r w:rsidRPr="003C77B4">
        <w:t>.</w:t>
      </w:r>
    </w:p>
    <w:p w14:paraId="650585CB" w14:textId="77777777" w:rsidR="000B0217" w:rsidRDefault="00D46197" w:rsidP="000B0217">
      <w:pPr>
        <w:pStyle w:val="JOURNALHeading2"/>
      </w:pPr>
      <w:r w:rsidRPr="003C77B4">
        <w:t>EVALUATION CRITERIA:</w:t>
      </w:r>
    </w:p>
    <w:p w14:paraId="5C7A91E0" w14:textId="7BB2F5F5" w:rsidR="00D46197" w:rsidRPr="00522C79" w:rsidRDefault="00D46197" w:rsidP="000B0217">
      <w:pPr>
        <w:pStyle w:val="BodyText"/>
      </w:pPr>
      <w:r w:rsidRPr="003C77B4">
        <w:t>At the completion</w:t>
      </w:r>
      <w:r w:rsidRPr="00522C79">
        <w:t xml:space="preserve"> of this activity, you should be able to:</w:t>
      </w:r>
    </w:p>
    <w:p w14:paraId="272B2702" w14:textId="77777777" w:rsidR="00D46197" w:rsidRPr="00522C79" w:rsidRDefault="00D46197" w:rsidP="004022F1">
      <w:pPr>
        <w:pStyle w:val="BodyText"/>
        <w:numPr>
          <w:ilvl w:val="0"/>
          <w:numId w:val="29"/>
        </w:numPr>
      </w:pPr>
      <w:r w:rsidRPr="00522C79">
        <w:t>Discuss the methods used by the licensees in evaluating risk from fire, flood, high winds, and seismic events in the IPEEEs.</w:t>
      </w:r>
    </w:p>
    <w:p w14:paraId="15123DB1" w14:textId="6B0F876C" w:rsidR="00D46197" w:rsidRPr="00522C79" w:rsidRDefault="00D46197" w:rsidP="004022F1">
      <w:pPr>
        <w:pStyle w:val="BodyText"/>
        <w:numPr>
          <w:ilvl w:val="0"/>
          <w:numId w:val="29"/>
        </w:numPr>
      </w:pPr>
      <w:r w:rsidRPr="00522C79">
        <w:t xml:space="preserve">Discuss the potential problems with comparing risk numbers using the different approaches. Discuss how these problems can impact the Reactor Oversight Process and Management Directive 8.3 </w:t>
      </w:r>
      <w:r w:rsidR="00CD63C2" w:rsidRPr="00522C79">
        <w:t>(IMC</w:t>
      </w:r>
      <w:r w:rsidR="00E20123">
        <w:t xml:space="preserve"> </w:t>
      </w:r>
      <w:ins w:id="52" w:author="Author">
        <w:r w:rsidR="00E20123">
          <w:t>0</w:t>
        </w:r>
      </w:ins>
      <w:r w:rsidR="00CD63C2" w:rsidRPr="00522C79">
        <w:t xml:space="preserve">309) </w:t>
      </w:r>
      <w:r w:rsidRPr="00522C79">
        <w:t>risk evaluations.</w:t>
      </w:r>
    </w:p>
    <w:p w14:paraId="3D14C899" w14:textId="77777777" w:rsidR="000B0217" w:rsidRDefault="00D46197" w:rsidP="00815064">
      <w:pPr>
        <w:pStyle w:val="JOURNALHeading2"/>
      </w:pPr>
      <w:r w:rsidRPr="003C77B4">
        <w:t>TASKS:</w:t>
      </w:r>
    </w:p>
    <w:p w14:paraId="513B1274" w14:textId="3CC5266E" w:rsidR="00D46197" w:rsidRPr="00522C79" w:rsidRDefault="00D46197" w:rsidP="004022F1">
      <w:pPr>
        <w:pStyle w:val="BodyText"/>
        <w:numPr>
          <w:ilvl w:val="0"/>
          <w:numId w:val="30"/>
        </w:numPr>
      </w:pPr>
      <w:r w:rsidRPr="00522C79">
        <w:t>Read the main report of Reference 1 for a knowledge of the methods used and the limitations of the different approaches used by the licensees to produce the IPEEEs. Produce a table showing the different methods used for fire, flood, winds, and seismic events.</w:t>
      </w:r>
    </w:p>
    <w:p w14:paraId="46136367" w14:textId="4E719AB0" w:rsidR="00D46197" w:rsidRPr="00522C79" w:rsidRDefault="00D46197" w:rsidP="004022F1">
      <w:pPr>
        <w:pStyle w:val="BodyText"/>
        <w:numPr>
          <w:ilvl w:val="0"/>
          <w:numId w:val="30"/>
        </w:numPr>
      </w:pPr>
      <w:r w:rsidRPr="00522C79">
        <w:t>Be able to explain why adding the risk obtained from an external analysis to that obtained from an internal analysis may be appropriate within the ROP.</w:t>
      </w:r>
    </w:p>
    <w:p w14:paraId="5B8E1E1C" w14:textId="5B683A3A" w:rsidR="00D46197" w:rsidRPr="00522C79" w:rsidRDefault="00D46197" w:rsidP="004022F1">
      <w:pPr>
        <w:pStyle w:val="BodyText"/>
        <w:numPr>
          <w:ilvl w:val="0"/>
          <w:numId w:val="30"/>
        </w:numPr>
      </w:pPr>
      <w:r w:rsidRPr="00522C79">
        <w:t xml:space="preserve">Meet with a qualified SRA to discuss any questions that you have </w:t>
      </w:r>
      <w:proofErr w:type="gramStart"/>
      <w:r w:rsidRPr="00522C79">
        <w:t>as a result of</w:t>
      </w:r>
      <w:proofErr w:type="gramEnd"/>
      <w:r w:rsidRPr="00522C79">
        <w:t xml:space="preserve"> this activity and demonstrate that you can meet the evaluation criteria listed above.</w:t>
      </w:r>
    </w:p>
    <w:p w14:paraId="2B4611CB" w14:textId="43C53995" w:rsidR="00D46197" w:rsidRPr="00522C79" w:rsidRDefault="00D46197" w:rsidP="00815064">
      <w:pPr>
        <w:pStyle w:val="JOURNALHeading2"/>
      </w:pPr>
      <w:r w:rsidRPr="003C77B4">
        <w:t>DOCUMENTATION:</w:t>
      </w:r>
      <w:r w:rsidRPr="00522C79">
        <w:tab/>
        <w:t>Senior Reactor Analyst Qualification Signature Card, Item ISA-SRA-4</w:t>
      </w:r>
    </w:p>
    <w:p w14:paraId="0CD75E96" w14:textId="2EE17461" w:rsidR="00D46197" w:rsidRPr="003C77B4" w:rsidRDefault="00D46197" w:rsidP="00AD54A6">
      <w:pPr>
        <w:pStyle w:val="JournalTOPIC"/>
      </w:pPr>
      <w:bookmarkStart w:id="53" w:name="_Toc130999071"/>
      <w:r w:rsidRPr="003C77B4">
        <w:lastRenderedPageBreak/>
        <w:t>(ISA-SRA-5)</w:t>
      </w:r>
      <w:r w:rsidR="00106B4D" w:rsidRPr="003C77B4">
        <w:t xml:space="preserve"> </w:t>
      </w:r>
      <w:r w:rsidRPr="003C77B4">
        <w:t>Understanding How EPRI Documents are Used by Licensees</w:t>
      </w:r>
      <w:bookmarkEnd w:id="53"/>
    </w:p>
    <w:p w14:paraId="66ED697D" w14:textId="77777777" w:rsidR="000B0217" w:rsidRDefault="00D46197" w:rsidP="00815064">
      <w:pPr>
        <w:pStyle w:val="JOURNALHeading2"/>
      </w:pPr>
      <w:r w:rsidRPr="003C77B4">
        <w:t>PURPOSE:</w:t>
      </w:r>
    </w:p>
    <w:p w14:paraId="6922EBDF" w14:textId="4ACC6B3C" w:rsidR="00D46197" w:rsidRPr="003C77B4" w:rsidRDefault="00D46197" w:rsidP="000B0217">
      <w:pPr>
        <w:pStyle w:val="BodyText"/>
      </w:pPr>
      <w:r w:rsidRPr="003C77B4">
        <w:t>Obtain a general knowledge of the programmatic guidance and specific software that EPRI provides to member utilities that is used to support risk related activities.</w:t>
      </w:r>
    </w:p>
    <w:p w14:paraId="2B5EF3E9" w14:textId="6117CBB8" w:rsidR="00D46197" w:rsidRPr="003C77B4" w:rsidRDefault="00D46197" w:rsidP="000B0217">
      <w:pPr>
        <w:pStyle w:val="JOURNALHeading2"/>
      </w:pPr>
      <w:r w:rsidRPr="003C77B4">
        <w:t xml:space="preserve">COMPETENCY AREAS: </w:t>
      </w:r>
      <w:r w:rsidRPr="003C77B4">
        <w:tab/>
        <w:t>TECHNICAL AREA EXPERTISE</w:t>
      </w:r>
      <w:r w:rsidR="000B0217">
        <w:br/>
      </w:r>
      <w:r w:rsidRPr="003C77B4">
        <w:t>INSPECTION</w:t>
      </w:r>
    </w:p>
    <w:p w14:paraId="3F008D21" w14:textId="67BEBE53" w:rsidR="00D46197" w:rsidRPr="003C77B4" w:rsidRDefault="00D46197" w:rsidP="000B0217">
      <w:pPr>
        <w:pStyle w:val="JOURNALHeading2"/>
      </w:pPr>
      <w:r w:rsidRPr="003C77B4">
        <w:t>LEVEL</w:t>
      </w:r>
      <w:r w:rsidR="000B0217">
        <w:t xml:space="preserve"> </w:t>
      </w:r>
      <w:r w:rsidRPr="003C77B4">
        <w:t>OF EFFORT:</w:t>
      </w:r>
      <w:r w:rsidR="006A6854" w:rsidRPr="003C77B4">
        <w:tab/>
      </w:r>
      <w:r w:rsidRPr="003C77B4">
        <w:t>24 hours (these activities may be easier to perform while on rotation to Headquarters)</w:t>
      </w:r>
    </w:p>
    <w:p w14:paraId="3D010AA0" w14:textId="77777777" w:rsidR="00317A49" w:rsidRDefault="00317A49" w:rsidP="00815064">
      <w:pPr>
        <w:pStyle w:val="JOURNALHeading2"/>
      </w:pPr>
      <w:r>
        <w:t>REFERENCES:</w:t>
      </w:r>
    </w:p>
    <w:p w14:paraId="25504195" w14:textId="0B0055C7" w:rsidR="00D46197" w:rsidRPr="003C77B4" w:rsidRDefault="00D46197" w:rsidP="004022F1">
      <w:pPr>
        <w:pStyle w:val="BodyText"/>
        <w:numPr>
          <w:ilvl w:val="0"/>
          <w:numId w:val="31"/>
        </w:numPr>
      </w:pPr>
      <w:r w:rsidRPr="003C77B4">
        <w:t xml:space="preserve">EPRI TR-100370, </w:t>
      </w:r>
      <w:r w:rsidR="00412D2C">
        <w:t>“</w:t>
      </w:r>
      <w:r w:rsidRPr="003C77B4">
        <w:t>Fire Induced Vulnerability Evaluation (FIVE)</w:t>
      </w:r>
      <w:r w:rsidR="00430CD6">
        <w:t>”</w:t>
      </w:r>
    </w:p>
    <w:p w14:paraId="34EA7FDA" w14:textId="3A382BD5" w:rsidR="00D46197" w:rsidRPr="003C77B4" w:rsidRDefault="00D46197" w:rsidP="004022F1">
      <w:pPr>
        <w:pStyle w:val="BodyText"/>
        <w:numPr>
          <w:ilvl w:val="0"/>
          <w:numId w:val="31"/>
        </w:numPr>
      </w:pPr>
      <w:r w:rsidRPr="003C77B4">
        <w:t xml:space="preserve">EPRI TR-105928, </w:t>
      </w:r>
      <w:r w:rsidR="00855332">
        <w:t>“</w:t>
      </w:r>
      <w:r w:rsidRPr="003C77B4">
        <w:t>Fire PRA Implementation Guide</w:t>
      </w:r>
      <w:r w:rsidR="00430CD6">
        <w:t>”</w:t>
      </w:r>
    </w:p>
    <w:p w14:paraId="2886DAD5" w14:textId="60E376AC" w:rsidR="00D46197" w:rsidRPr="003C77B4" w:rsidRDefault="00D46197" w:rsidP="004022F1">
      <w:pPr>
        <w:pStyle w:val="BodyText"/>
        <w:numPr>
          <w:ilvl w:val="0"/>
          <w:numId w:val="31"/>
        </w:numPr>
      </w:pPr>
      <w:r w:rsidRPr="003C77B4">
        <w:t xml:space="preserve">EPRI TR-105396, </w:t>
      </w:r>
      <w:r w:rsidR="00855332">
        <w:t>“</w:t>
      </w:r>
      <w:r w:rsidRPr="003C77B4">
        <w:t>PSA Applications Guide</w:t>
      </w:r>
      <w:r w:rsidR="00430CD6">
        <w:t>”</w:t>
      </w:r>
    </w:p>
    <w:p w14:paraId="23C66F69" w14:textId="79E96F37" w:rsidR="00D46197" w:rsidRPr="003C77B4" w:rsidRDefault="00D46197" w:rsidP="004022F1">
      <w:pPr>
        <w:pStyle w:val="BodyText"/>
        <w:numPr>
          <w:ilvl w:val="0"/>
          <w:numId w:val="31"/>
        </w:numPr>
      </w:pPr>
      <w:r w:rsidRPr="003C77B4">
        <w:t xml:space="preserve">NUREG/CR- 6850, </w:t>
      </w:r>
      <w:r w:rsidR="00855332">
        <w:t>“</w:t>
      </w:r>
      <w:r w:rsidRPr="003C77B4">
        <w:t>EPRI/NRC-REF Fire PRA Methodology for Nuclear Power Facilities</w:t>
      </w:r>
      <w:r w:rsidR="00430CD6">
        <w:t>”</w:t>
      </w:r>
    </w:p>
    <w:p w14:paraId="7651B417" w14:textId="77777777" w:rsidR="000B0217" w:rsidRDefault="00D46197" w:rsidP="000B0217">
      <w:pPr>
        <w:pStyle w:val="JOURNALHeading2"/>
      </w:pPr>
      <w:r w:rsidRPr="003C77B4">
        <w:t>EVALUATION CRITERIA:</w:t>
      </w:r>
    </w:p>
    <w:p w14:paraId="7984F7B3" w14:textId="4B324F36" w:rsidR="00D46197" w:rsidRPr="00522C79" w:rsidRDefault="00D46197" w:rsidP="000B0217">
      <w:pPr>
        <w:pStyle w:val="BodyText"/>
      </w:pPr>
      <w:r w:rsidRPr="00522C79">
        <w:t>At the completion of this activity, you should be able to:</w:t>
      </w:r>
    </w:p>
    <w:p w14:paraId="3DD1487E" w14:textId="2689930B" w:rsidR="00D46197" w:rsidRPr="00522C79" w:rsidRDefault="00D46197" w:rsidP="004022F1">
      <w:pPr>
        <w:pStyle w:val="BodyText"/>
        <w:numPr>
          <w:ilvl w:val="0"/>
          <w:numId w:val="32"/>
        </w:numPr>
      </w:pPr>
      <w:r w:rsidRPr="00522C79">
        <w:t xml:space="preserve">Be able to </w:t>
      </w:r>
      <w:r w:rsidR="003E2D2B" w:rsidRPr="00522C79">
        <w:t xml:space="preserve">summarize </w:t>
      </w:r>
      <w:r w:rsidRPr="00522C79">
        <w:t>the uses for each of the following thermal hydraulic computer codes including:</w:t>
      </w:r>
    </w:p>
    <w:p w14:paraId="6E5CD5EA" w14:textId="06DACCB0" w:rsidR="00D46197" w:rsidRPr="00522C79" w:rsidRDefault="00D46197" w:rsidP="00652C58">
      <w:pPr>
        <w:pStyle w:val="ListBullet3"/>
        <w:contextualSpacing/>
      </w:pPr>
      <w:r w:rsidRPr="00522C79">
        <w:t>RETRAN</w:t>
      </w:r>
    </w:p>
    <w:p w14:paraId="7A875163" w14:textId="77777777" w:rsidR="00D46197" w:rsidRPr="00522C79" w:rsidRDefault="00D46197" w:rsidP="00652C58">
      <w:pPr>
        <w:pStyle w:val="ListBullet3"/>
        <w:contextualSpacing/>
      </w:pPr>
      <w:r w:rsidRPr="00522C79">
        <w:t>MAAP</w:t>
      </w:r>
    </w:p>
    <w:p w14:paraId="344A4C02" w14:textId="77777777" w:rsidR="00D46197" w:rsidRPr="00522C79" w:rsidRDefault="00D46197" w:rsidP="00652C58">
      <w:pPr>
        <w:pStyle w:val="ListBullet3"/>
      </w:pPr>
      <w:r w:rsidRPr="00522C79">
        <w:t>GOTHIC</w:t>
      </w:r>
    </w:p>
    <w:p w14:paraId="0046B79C" w14:textId="6F2DF13A" w:rsidR="00D46197" w:rsidRPr="00522C79" w:rsidRDefault="00D46197" w:rsidP="004022F1">
      <w:pPr>
        <w:pStyle w:val="BodyText"/>
        <w:numPr>
          <w:ilvl w:val="0"/>
          <w:numId w:val="32"/>
        </w:numPr>
      </w:pPr>
      <w:r w:rsidRPr="00522C79">
        <w:t xml:space="preserve">Demonstrate a general knowledge of FIVE by describing the steps involved in performing a FIVE evaluation. Discuss how a licensee might use </w:t>
      </w:r>
      <w:r w:rsidR="00BD5919">
        <w:t>t</w:t>
      </w:r>
      <w:r w:rsidRPr="00522C79">
        <w:t>able 4.2 of Reference</w:t>
      </w:r>
      <w:r w:rsidR="00BD5919">
        <w:t> </w:t>
      </w:r>
      <w:r w:rsidRPr="00522C79">
        <w:t>2 in their fire study.</w:t>
      </w:r>
    </w:p>
    <w:p w14:paraId="464B078D" w14:textId="2D946851" w:rsidR="00D46197" w:rsidRPr="00522C79" w:rsidRDefault="00D46197" w:rsidP="004022F1">
      <w:pPr>
        <w:pStyle w:val="BodyText"/>
        <w:numPr>
          <w:ilvl w:val="0"/>
          <w:numId w:val="32"/>
        </w:numPr>
      </w:pPr>
      <w:r w:rsidRPr="00522C79">
        <w:t xml:space="preserve">Explain, using </w:t>
      </w:r>
      <w:r w:rsidR="00BD5919">
        <w:t>f</w:t>
      </w:r>
      <w:r w:rsidRPr="00522C79">
        <w:t>igures 4-1 and 4-2 of Reference 3, how components and conditions can be considered not risk significant for certain applications.</w:t>
      </w:r>
    </w:p>
    <w:p w14:paraId="765DD2D4" w14:textId="77777777" w:rsidR="000B0217" w:rsidRDefault="00D46197" w:rsidP="00815064">
      <w:pPr>
        <w:pStyle w:val="JOURNALHeading2"/>
      </w:pPr>
      <w:r w:rsidRPr="003C77B4">
        <w:t>TASKS:</w:t>
      </w:r>
    </w:p>
    <w:p w14:paraId="4D1C43BF" w14:textId="78AFA70D" w:rsidR="00D46197" w:rsidRPr="00522C79" w:rsidRDefault="00D46197" w:rsidP="004022F1">
      <w:pPr>
        <w:pStyle w:val="BodyText"/>
        <w:numPr>
          <w:ilvl w:val="0"/>
          <w:numId w:val="33"/>
        </w:numPr>
      </w:pPr>
      <w:r w:rsidRPr="00522C79">
        <w:t xml:space="preserve">Discuss with a knowledgeable individual in the </w:t>
      </w:r>
      <w:r w:rsidR="00FD2496" w:rsidRPr="00522C79">
        <w:t>Division of Risk Assessment</w:t>
      </w:r>
      <w:r w:rsidR="008D2A14" w:rsidRPr="00522C79">
        <w:t xml:space="preserve"> </w:t>
      </w:r>
      <w:r w:rsidRPr="00522C79">
        <w:t>of NRR the limitations of the computer codes (RETRAN, MAAP, GOTHIC). Discuss the purpose and limitations on the licensee's use of each code</w:t>
      </w:r>
      <w:r w:rsidR="00BC7FF3" w:rsidRPr="00522C79">
        <w:t xml:space="preserve"> (i.e.</w:t>
      </w:r>
      <w:ins w:id="54" w:author="Author">
        <w:r w:rsidR="005D3171">
          <w:t>,</w:t>
        </w:r>
      </w:ins>
      <w:r w:rsidR="00BC7FF3" w:rsidRPr="00522C79">
        <w:t xml:space="preserve"> MAAP codes may be of limited use </w:t>
      </w:r>
      <w:r w:rsidR="00BC7FF3" w:rsidRPr="00522C79">
        <w:lastRenderedPageBreak/>
        <w:t xml:space="preserve">for analyzing conditions involving open systems or large leaks). </w:t>
      </w:r>
      <w:r w:rsidRPr="00522C79">
        <w:t>Determine which code is used to support which type of analysis in support of the PSA.</w:t>
      </w:r>
    </w:p>
    <w:p w14:paraId="077C0A78" w14:textId="262D5C43" w:rsidR="00D46197" w:rsidRPr="00522C79" w:rsidRDefault="00D46197" w:rsidP="004022F1">
      <w:pPr>
        <w:pStyle w:val="BodyText"/>
        <w:numPr>
          <w:ilvl w:val="0"/>
          <w:numId w:val="33"/>
        </w:numPr>
      </w:pPr>
      <w:r w:rsidRPr="00522C79">
        <w:t xml:space="preserve">Obtain a copy of </w:t>
      </w:r>
      <w:ins w:id="55" w:author="Author">
        <w:r w:rsidR="00835B14">
          <w:t>r</w:t>
        </w:r>
      </w:ins>
      <w:r w:rsidRPr="00522C79">
        <w:t xml:space="preserve">eferences 1 and 2. Read </w:t>
      </w:r>
      <w:ins w:id="56" w:author="Author">
        <w:r w:rsidR="00835B14">
          <w:t>s</w:t>
        </w:r>
      </w:ins>
      <w:r w:rsidRPr="00522C79">
        <w:t xml:space="preserve">ections 4 through 6 of </w:t>
      </w:r>
      <w:ins w:id="57" w:author="Author">
        <w:r w:rsidR="005D3171">
          <w:t>r</w:t>
        </w:r>
      </w:ins>
      <w:r w:rsidRPr="00522C79">
        <w:t xml:space="preserve">eference 1. Read for a general understanding of the FIVE process. Review the </w:t>
      </w:r>
      <w:r w:rsidR="000F7C07">
        <w:t>t</w:t>
      </w:r>
      <w:r w:rsidRPr="00522C79">
        <w:t xml:space="preserve">able of </w:t>
      </w:r>
      <w:r w:rsidR="000F7C07">
        <w:t>c</w:t>
      </w:r>
      <w:r w:rsidRPr="00522C79">
        <w:t xml:space="preserve">ontents for a general knowledge of the content of the rest of the document. In Reference 2, read </w:t>
      </w:r>
      <w:r w:rsidR="000F7C07">
        <w:t>s</w:t>
      </w:r>
      <w:r w:rsidRPr="00522C79">
        <w:t xml:space="preserve">ections 1, 2, and 3. Scan </w:t>
      </w:r>
      <w:r w:rsidR="000F7C07">
        <w:t>s</w:t>
      </w:r>
      <w:r w:rsidRPr="00522C79">
        <w:t xml:space="preserve">ection 4, paying attention to the </w:t>
      </w:r>
      <w:r w:rsidR="000F7C07">
        <w:t>t</w:t>
      </w:r>
      <w:r w:rsidRPr="00522C79">
        <w:t xml:space="preserve">ables and </w:t>
      </w:r>
      <w:r w:rsidR="000F7C07">
        <w:t>f</w:t>
      </w:r>
      <w:r w:rsidRPr="00522C79">
        <w:t xml:space="preserve">igures. Review the </w:t>
      </w:r>
      <w:r w:rsidR="002B2000">
        <w:t>t</w:t>
      </w:r>
      <w:r w:rsidRPr="00522C79">
        <w:t xml:space="preserve">able of </w:t>
      </w:r>
      <w:r w:rsidR="002B2000">
        <w:t>c</w:t>
      </w:r>
      <w:r w:rsidRPr="00522C79">
        <w:t>ontents for a general knowledge of the content of the rest of the document.</w:t>
      </w:r>
    </w:p>
    <w:p w14:paraId="6D9BA9B5" w14:textId="38E071B2" w:rsidR="00D46197" w:rsidRPr="00522C79" w:rsidRDefault="00D46197" w:rsidP="004022F1">
      <w:pPr>
        <w:pStyle w:val="BodyText"/>
        <w:numPr>
          <w:ilvl w:val="0"/>
          <w:numId w:val="33"/>
        </w:numPr>
      </w:pPr>
      <w:r w:rsidRPr="00522C79">
        <w:t xml:space="preserve">Obtain a copy of </w:t>
      </w:r>
      <w:ins w:id="58" w:author="Author">
        <w:r w:rsidR="002B2000">
          <w:t>r</w:t>
        </w:r>
      </w:ins>
      <w:r w:rsidRPr="00522C79">
        <w:t>eference 3. Read sections ES, 1, 2,</w:t>
      </w:r>
      <w:r w:rsidR="00840780" w:rsidRPr="00522C79">
        <w:t xml:space="preserve"> </w:t>
      </w:r>
      <w:r w:rsidRPr="00522C79">
        <w:t xml:space="preserve">3, and 4. Obtain an understanding of the screening criteria used in </w:t>
      </w:r>
      <w:r w:rsidR="002B2000">
        <w:t>f</w:t>
      </w:r>
      <w:r w:rsidRPr="00522C79">
        <w:t>igures 4-1 and 4-2.</w:t>
      </w:r>
    </w:p>
    <w:p w14:paraId="7DF70CC9" w14:textId="2C192E42" w:rsidR="00D46197" w:rsidRPr="00522C79" w:rsidRDefault="00D46197" w:rsidP="004022F1">
      <w:pPr>
        <w:pStyle w:val="BodyText"/>
        <w:numPr>
          <w:ilvl w:val="0"/>
          <w:numId w:val="33"/>
        </w:numPr>
      </w:pPr>
      <w:r w:rsidRPr="00522C79">
        <w:t xml:space="preserve">Meet with a qualified SRA to discuss any questions that you have </w:t>
      </w:r>
      <w:proofErr w:type="gramStart"/>
      <w:r w:rsidRPr="00522C79">
        <w:t>as a result of</w:t>
      </w:r>
      <w:proofErr w:type="gramEnd"/>
      <w:r w:rsidRPr="00522C79">
        <w:t xml:space="preserve"> this activity and demonstrate that you can meet the evaluation criteria listed above.</w:t>
      </w:r>
    </w:p>
    <w:p w14:paraId="1C3FCD49" w14:textId="683270F4" w:rsidR="00D46197" w:rsidRPr="003C77B4" w:rsidRDefault="00D46197" w:rsidP="00815064">
      <w:pPr>
        <w:pStyle w:val="JOURNALHeading2"/>
      </w:pPr>
      <w:r w:rsidRPr="003C77B4">
        <w:t>DOCUMENTATION:</w:t>
      </w:r>
      <w:r w:rsidRPr="003C77B4">
        <w:tab/>
        <w:t>Senior Reactor Analyst Qualification Signature Card, Item ISA-SRA-5</w:t>
      </w:r>
    </w:p>
    <w:p w14:paraId="7ADBE454" w14:textId="77777777" w:rsidR="00D46197" w:rsidRPr="003C77B4" w:rsidRDefault="00D46197" w:rsidP="001666EA">
      <w:pPr>
        <w:pStyle w:val="REFERENCESheading2"/>
      </w:pPr>
      <w:r w:rsidRPr="003C77B4">
        <w:t>Additional References</w:t>
      </w:r>
    </w:p>
    <w:p w14:paraId="27A0FE63" w14:textId="77777777" w:rsidR="00D46197" w:rsidRPr="00522C79" w:rsidRDefault="00D46197" w:rsidP="000B0217">
      <w:pPr>
        <w:pStyle w:val="BodyText"/>
      </w:pPr>
      <w:r w:rsidRPr="00522C79">
        <w:t>Other EPRI documents used by licensees for risk applications are:</w:t>
      </w:r>
    </w:p>
    <w:p w14:paraId="0AC2D5C7" w14:textId="77777777" w:rsidR="00D46197" w:rsidRPr="00522C79" w:rsidRDefault="00D46197" w:rsidP="004022F1">
      <w:pPr>
        <w:pStyle w:val="BodyText"/>
        <w:numPr>
          <w:ilvl w:val="0"/>
          <w:numId w:val="34"/>
        </w:numPr>
      </w:pPr>
      <w:r w:rsidRPr="00522C79">
        <w:t xml:space="preserve">EPRI TR-100443, </w:t>
      </w:r>
      <w:r w:rsidR="00855332">
        <w:t>“</w:t>
      </w:r>
      <w:r w:rsidRPr="00522C79">
        <w:t>Methods of Quantitative Fire Hazard Analysis</w:t>
      </w:r>
      <w:r w:rsidR="00430CD6">
        <w:t>”</w:t>
      </w:r>
    </w:p>
    <w:p w14:paraId="01A5A1F0" w14:textId="0740C9EC" w:rsidR="00D46197" w:rsidRPr="00522C79" w:rsidRDefault="00D46197" w:rsidP="004022F1">
      <w:pPr>
        <w:pStyle w:val="BodyText"/>
        <w:numPr>
          <w:ilvl w:val="0"/>
          <w:numId w:val="34"/>
        </w:numPr>
      </w:pPr>
      <w:r w:rsidRPr="00522C79">
        <w:t xml:space="preserve">EPRI TR-100380, </w:t>
      </w:r>
      <w:r w:rsidR="00855332">
        <w:t>“</w:t>
      </w:r>
      <w:r w:rsidRPr="00522C79">
        <w:t>Pipe Failures in U</w:t>
      </w:r>
      <w:ins w:id="59" w:author="Author">
        <w:r w:rsidR="00AF2CCF">
          <w:t>.S.</w:t>
        </w:r>
      </w:ins>
      <w:r w:rsidRPr="00522C79">
        <w:t xml:space="preserve"> Commercial Nuclear Power Plants</w:t>
      </w:r>
      <w:r w:rsidR="00430CD6">
        <w:t>”</w:t>
      </w:r>
    </w:p>
    <w:p w14:paraId="6C04BB41" w14:textId="6162E5F5" w:rsidR="00D46197" w:rsidRPr="003C77B4" w:rsidRDefault="00D46197" w:rsidP="00AD54A6">
      <w:pPr>
        <w:pStyle w:val="JournalTOPIC"/>
      </w:pPr>
      <w:bookmarkStart w:id="60" w:name="_Toc130999072"/>
      <w:r w:rsidRPr="003C77B4">
        <w:lastRenderedPageBreak/>
        <w:t>(ISA-SRA-6)</w:t>
      </w:r>
      <w:r w:rsidR="00540E65" w:rsidRPr="003C77B4">
        <w:t xml:space="preserve"> </w:t>
      </w:r>
      <w:r w:rsidRPr="003C77B4">
        <w:t>Overview of Shutdown Risk</w:t>
      </w:r>
      <w:bookmarkEnd w:id="60"/>
    </w:p>
    <w:p w14:paraId="6800A6C7" w14:textId="77777777" w:rsidR="00317A49" w:rsidRDefault="00317A49" w:rsidP="00815064">
      <w:pPr>
        <w:pStyle w:val="JOURNALHeading2"/>
      </w:pPr>
      <w:r>
        <w:t>PURPOSE:</w:t>
      </w:r>
    </w:p>
    <w:p w14:paraId="252E8081" w14:textId="6BFCD025" w:rsidR="00D46197" w:rsidRPr="003C77B4" w:rsidRDefault="00D46197" w:rsidP="0048672B">
      <w:pPr>
        <w:pStyle w:val="BodyText"/>
      </w:pPr>
      <w:r w:rsidRPr="003C77B4">
        <w:t>The purpose of this activity is to introduce the SRA to shutdown risk concepts, definitions, and key insights.</w:t>
      </w:r>
    </w:p>
    <w:p w14:paraId="4130B243" w14:textId="003ECD51" w:rsidR="00D46197" w:rsidRPr="00522C79" w:rsidRDefault="00D46197" w:rsidP="0048672B">
      <w:pPr>
        <w:pStyle w:val="BodyText"/>
      </w:pPr>
      <w:r w:rsidRPr="003C77B4">
        <w:t>In SECY 97-168, based on a quantitative regulatory analysis, using PRA techniqu</w:t>
      </w:r>
      <w:r w:rsidRPr="00522C79">
        <w:t xml:space="preserve">es, the staff concluded that the existing level of safety at shutdown is largely dependent upon voluntary measures by licensees. These voluntary measures are not traceable to specific underlying regulations and could be withdrawn by licensees without prior staff approval. In the SRM to SECY 97-168, the Commission directed the staff to </w:t>
      </w:r>
      <w:r w:rsidR="00C94919">
        <w:t>“</w:t>
      </w:r>
      <w:r w:rsidRPr="00522C79">
        <w:t>continue to monitor licensee performance, through inspections, and other means, in the area of shutdown operations to ensure that the current level of safety is maintained.</w:t>
      </w:r>
      <w:r w:rsidR="00C94919">
        <w:t>”</w:t>
      </w:r>
      <w:r w:rsidRPr="00522C79">
        <w:t xml:space="preserve"> In SECY 97-168, the annual risk of core damage from shutdown operations at PWRs and BWRs was reported to be comparable to at power risk.</w:t>
      </w:r>
    </w:p>
    <w:p w14:paraId="5B351F16" w14:textId="3788DA68" w:rsidR="00D46197" w:rsidRPr="003C77B4" w:rsidRDefault="00317A49" w:rsidP="0048672B">
      <w:pPr>
        <w:pStyle w:val="JOURNALHeading2"/>
      </w:pPr>
      <w:r>
        <w:t>COMPETENCY AREAS:</w:t>
      </w:r>
      <w:r w:rsidR="0048672B">
        <w:tab/>
      </w:r>
      <w:r w:rsidR="00D46197" w:rsidRPr="003C77B4">
        <w:t>TECHNICAL AREA EXPERTISE</w:t>
      </w:r>
      <w:r w:rsidR="0048672B">
        <w:br/>
      </w:r>
      <w:r w:rsidR="00D46197" w:rsidRPr="003C77B4">
        <w:t>INSPECTION</w:t>
      </w:r>
    </w:p>
    <w:p w14:paraId="48B52084" w14:textId="3EF86AC4" w:rsidR="00D46197" w:rsidRPr="003C77B4" w:rsidRDefault="00317A49" w:rsidP="00815064">
      <w:pPr>
        <w:pStyle w:val="JOURNALHeading2"/>
      </w:pPr>
      <w:r w:rsidRPr="00815064">
        <w:t>LEVEL</w:t>
      </w:r>
      <w:r>
        <w:rPr>
          <w:bCs w:val="0"/>
        </w:rPr>
        <w:t xml:space="preserve"> OF EFFORT:</w:t>
      </w:r>
      <w:r w:rsidR="00A01A41" w:rsidRPr="003C77B4">
        <w:tab/>
      </w:r>
      <w:r w:rsidR="00D46197" w:rsidRPr="003C77B4">
        <w:t>16 hours</w:t>
      </w:r>
    </w:p>
    <w:p w14:paraId="497EB48F" w14:textId="77777777" w:rsidR="00317A49" w:rsidRDefault="00317A49" w:rsidP="00815064">
      <w:pPr>
        <w:pStyle w:val="JOURNALHeading2"/>
      </w:pPr>
      <w:r>
        <w:t>REFERENCES:</w:t>
      </w:r>
    </w:p>
    <w:p w14:paraId="7D9690D8" w14:textId="21D8F049" w:rsidR="00D46197" w:rsidRPr="00522C79" w:rsidRDefault="004F4196" w:rsidP="004022F1">
      <w:pPr>
        <w:pStyle w:val="BodyText"/>
        <w:numPr>
          <w:ilvl w:val="0"/>
          <w:numId w:val="35"/>
        </w:numPr>
      </w:pPr>
      <w:r w:rsidRPr="003C77B4">
        <w:t>IMC</w:t>
      </w:r>
      <w:r w:rsidRPr="00522C79">
        <w:t xml:space="preserve"> </w:t>
      </w:r>
      <w:r w:rsidR="00E25070">
        <w:t>0</w:t>
      </w:r>
      <w:r w:rsidRPr="00522C79">
        <w:t>308</w:t>
      </w:r>
      <w:r w:rsidR="00D46197" w:rsidRPr="00522C79">
        <w:t xml:space="preserve"> </w:t>
      </w:r>
      <w:r w:rsidRPr="00522C79">
        <w:t xml:space="preserve">Attachment 3, Appendix G, </w:t>
      </w:r>
      <w:r w:rsidR="00C94919">
        <w:t>“</w:t>
      </w:r>
      <w:r w:rsidR="00D46197" w:rsidRPr="00522C79">
        <w:t>Reactor Oversight Process Basis Document</w:t>
      </w:r>
      <w:r w:rsidR="004D05AC">
        <w:t>,</w:t>
      </w:r>
      <w:r w:rsidR="00430CD6">
        <w:t>”</w:t>
      </w:r>
      <w:r w:rsidR="00D46197" w:rsidRPr="00522C79">
        <w:t xml:space="preserve"> for the PWR and BWR Phase 2 Shutdown SDP templates</w:t>
      </w:r>
    </w:p>
    <w:p w14:paraId="6A564BA4" w14:textId="1A86D1FA" w:rsidR="00707527" w:rsidRPr="00522C79" w:rsidRDefault="00D46197" w:rsidP="004022F1">
      <w:pPr>
        <w:pStyle w:val="BodyText"/>
        <w:numPr>
          <w:ilvl w:val="0"/>
          <w:numId w:val="35"/>
        </w:numPr>
      </w:pPr>
      <w:r w:rsidRPr="00522C79">
        <w:t xml:space="preserve">IMC </w:t>
      </w:r>
      <w:r w:rsidR="00E25070">
        <w:t>0</w:t>
      </w:r>
      <w:r w:rsidRPr="00522C79">
        <w:t xml:space="preserve">609, Appendix G, </w:t>
      </w:r>
      <w:r w:rsidR="00C94919">
        <w:t>“</w:t>
      </w:r>
      <w:r w:rsidRPr="00522C79">
        <w:t>Shutdown Operations Significance Determination Process,</w:t>
      </w:r>
      <w:r w:rsidR="00430CD6">
        <w:t>”</w:t>
      </w:r>
      <w:r w:rsidRPr="00522C79">
        <w:t xml:space="preserve"> Attachments 1, 2, and </w:t>
      </w:r>
      <w:ins w:id="61" w:author="Author">
        <w:r w:rsidR="00835B14">
          <w:t>3.</w:t>
        </w:r>
      </w:ins>
    </w:p>
    <w:p w14:paraId="33E2B2E8" w14:textId="1933B593" w:rsidR="00D46197" w:rsidRPr="00522C79" w:rsidRDefault="00D46197" w:rsidP="004022F1">
      <w:pPr>
        <w:pStyle w:val="BodyText"/>
        <w:numPr>
          <w:ilvl w:val="0"/>
          <w:numId w:val="35"/>
        </w:numPr>
      </w:pPr>
      <w:r w:rsidRPr="00522C79">
        <w:t>Executive Summary (ONLY) of NUREG/CR-6143</w:t>
      </w:r>
      <w:r w:rsidR="00AF2CCF">
        <w:t> </w:t>
      </w:r>
      <w:r w:rsidRPr="00522C79">
        <w:t xml:space="preserve">Vol. 2, Part 1A, </w:t>
      </w:r>
      <w:r w:rsidR="00C94919">
        <w:t>“</w:t>
      </w:r>
      <w:r w:rsidRPr="00522C79">
        <w:t>Evaluation of Potential Severe Accidents During Low Power and Shutdown Operations at Grand Gulf, Unit 1,</w:t>
      </w:r>
      <w:r w:rsidR="00BF6269">
        <w:t>”</w:t>
      </w:r>
      <w:r w:rsidRPr="00522C79">
        <w:t xml:space="preserve"> Main Report (</w:t>
      </w:r>
      <w:r w:rsidR="00F65CE6">
        <w:t>s</w:t>
      </w:r>
      <w:r w:rsidRPr="00522C79">
        <w:t>ections 1-9).</w:t>
      </w:r>
    </w:p>
    <w:p w14:paraId="741D0BBC" w14:textId="594AF2CB" w:rsidR="00D46197" w:rsidRPr="00522C79" w:rsidRDefault="00D46197" w:rsidP="004022F1">
      <w:pPr>
        <w:pStyle w:val="BodyText"/>
        <w:numPr>
          <w:ilvl w:val="0"/>
          <w:numId w:val="35"/>
        </w:numPr>
      </w:pPr>
      <w:r w:rsidRPr="00522C79">
        <w:t xml:space="preserve">Executive Summary (ONLY) of NUREG/CR-6144 Vol. 2, Part 1A, </w:t>
      </w:r>
      <w:r w:rsidR="00C94919">
        <w:t>“</w:t>
      </w:r>
      <w:r w:rsidRPr="00522C79">
        <w:t>Evaluation of Potential Severe Accidents During Low Power and Shutdown Operations at Surry, Unit</w:t>
      </w:r>
      <w:r w:rsidR="00C22915">
        <w:t> </w:t>
      </w:r>
      <w:r w:rsidRPr="00522C79">
        <w:t>1,</w:t>
      </w:r>
      <w:r w:rsidR="00BF6269">
        <w:t>”</w:t>
      </w:r>
      <w:r w:rsidRPr="00522C79">
        <w:t xml:space="preserve"> Main Report (</w:t>
      </w:r>
      <w:r w:rsidR="00C22915">
        <w:t>c</w:t>
      </w:r>
      <w:r w:rsidRPr="00522C79">
        <w:t>hapters 1-6).</w:t>
      </w:r>
    </w:p>
    <w:p w14:paraId="645ED848" w14:textId="5EAD9E8C" w:rsidR="00F16B01" w:rsidRPr="007857BF" w:rsidRDefault="00F16B01" w:rsidP="004022F1">
      <w:pPr>
        <w:pStyle w:val="BodyText"/>
        <w:numPr>
          <w:ilvl w:val="0"/>
          <w:numId w:val="35"/>
        </w:numPr>
      </w:pPr>
      <w:r w:rsidRPr="00522C79">
        <w:t>NUMARC 91-06, “</w:t>
      </w:r>
      <w:r w:rsidRPr="007857BF">
        <w:t>Guidelines for Industry Actions to Assess Shutdown Management”</w:t>
      </w:r>
    </w:p>
    <w:p w14:paraId="716671BF" w14:textId="045155FE" w:rsidR="00F16B01" w:rsidRPr="007857BF" w:rsidRDefault="00F16B01" w:rsidP="004022F1">
      <w:pPr>
        <w:pStyle w:val="BodyText"/>
        <w:numPr>
          <w:ilvl w:val="0"/>
          <w:numId w:val="35"/>
        </w:numPr>
      </w:pPr>
      <w:r w:rsidRPr="007857BF">
        <w:t>GL 88-17, “Loss of Decay Heat Removal”</w:t>
      </w:r>
    </w:p>
    <w:p w14:paraId="1D17784D" w14:textId="45BBB465" w:rsidR="00F16B01" w:rsidRPr="007857BF" w:rsidRDefault="00F16B01" w:rsidP="004022F1">
      <w:pPr>
        <w:pStyle w:val="BodyText"/>
        <w:numPr>
          <w:ilvl w:val="0"/>
          <w:numId w:val="35"/>
        </w:numPr>
      </w:pPr>
      <w:r w:rsidRPr="007857BF">
        <w:t>IMC 0609 Appendix H, “Containment Integrity SDP”</w:t>
      </w:r>
    </w:p>
    <w:p w14:paraId="42F0780F" w14:textId="069B7F49" w:rsidR="00B37BB5" w:rsidRPr="00522C79" w:rsidRDefault="00B37BB5" w:rsidP="004022F1">
      <w:pPr>
        <w:pStyle w:val="BodyText"/>
        <w:numPr>
          <w:ilvl w:val="0"/>
          <w:numId w:val="35"/>
        </w:numPr>
        <w:rPr>
          <w:bCs/>
        </w:rPr>
      </w:pPr>
      <w:r w:rsidRPr="007857BF">
        <w:t>Reso</w:t>
      </w:r>
      <w:r w:rsidR="00E10564" w:rsidRPr="007857BF">
        <w:t>l</w:t>
      </w:r>
      <w:r w:rsidRPr="007857BF">
        <w:t>ution of Temporary Inspection 2515/167, “Assurance of Industry Implementation of Key Shutdown Initiatives” (</w:t>
      </w:r>
      <w:r w:rsidR="008C5565">
        <w:t xml:space="preserve">ADAMS Accession No. </w:t>
      </w:r>
      <w:r w:rsidRPr="007857BF">
        <w:t>ML0</w:t>
      </w:r>
      <w:r w:rsidRPr="00522C79">
        <w:rPr>
          <w:bCs/>
        </w:rPr>
        <w:t>71010477).</w:t>
      </w:r>
    </w:p>
    <w:p w14:paraId="519806BA" w14:textId="77777777" w:rsidR="00412003" w:rsidRDefault="00D46197" w:rsidP="00412003">
      <w:pPr>
        <w:pStyle w:val="JOURNALHeading2"/>
      </w:pPr>
      <w:r w:rsidRPr="003C77B4">
        <w:lastRenderedPageBreak/>
        <w:t>EVALUATION CRITERIA:</w:t>
      </w:r>
    </w:p>
    <w:p w14:paraId="759D4F59" w14:textId="5A7ECF23" w:rsidR="00D46197" w:rsidRPr="003C77B4" w:rsidRDefault="00D46197" w:rsidP="00412003">
      <w:pPr>
        <w:pStyle w:val="BodyText"/>
      </w:pPr>
      <w:r w:rsidRPr="003C77B4">
        <w:t>At the completion of this activity, you should be able to:</w:t>
      </w:r>
    </w:p>
    <w:p w14:paraId="48E802F8" w14:textId="77777777" w:rsidR="00D46197" w:rsidRPr="00522C79" w:rsidRDefault="00D46197" w:rsidP="004022F1">
      <w:pPr>
        <w:pStyle w:val="BodyText"/>
        <w:numPr>
          <w:ilvl w:val="0"/>
          <w:numId w:val="36"/>
        </w:numPr>
      </w:pPr>
      <w:r w:rsidRPr="00522C79">
        <w:t>Understand the definition of plant operational states for BWRs and PWRs used in the Phase 2 Shutdown SDP templates.</w:t>
      </w:r>
    </w:p>
    <w:p w14:paraId="6CFE7C2D" w14:textId="77777777" w:rsidR="00D46197" w:rsidRPr="00522C79" w:rsidRDefault="00D46197" w:rsidP="004022F1">
      <w:pPr>
        <w:pStyle w:val="BodyText"/>
        <w:numPr>
          <w:ilvl w:val="0"/>
          <w:numId w:val="36"/>
        </w:numPr>
      </w:pPr>
      <w:r w:rsidRPr="00522C79">
        <w:t>Understand the definition of shutdown initiating events for BWRs and PWRs used in the Phase 2 Shutdown SDP templates.</w:t>
      </w:r>
    </w:p>
    <w:p w14:paraId="57FA3F1C" w14:textId="77777777" w:rsidR="00D46197" w:rsidRPr="00522C79" w:rsidRDefault="00D46197" w:rsidP="004022F1">
      <w:pPr>
        <w:pStyle w:val="BodyText"/>
        <w:numPr>
          <w:ilvl w:val="0"/>
          <w:numId w:val="36"/>
        </w:numPr>
      </w:pPr>
      <w:r w:rsidRPr="00522C79">
        <w:t>Identify dominant contributors of PWR Shutdown Risk based on the Surry Shutdown PRA.</w:t>
      </w:r>
    </w:p>
    <w:p w14:paraId="4FC27835" w14:textId="5CCA06AA" w:rsidR="008418BE" w:rsidRPr="00522C79" w:rsidRDefault="00D46197" w:rsidP="004022F1">
      <w:pPr>
        <w:pStyle w:val="BodyText"/>
        <w:numPr>
          <w:ilvl w:val="0"/>
          <w:numId w:val="36"/>
        </w:numPr>
      </w:pPr>
      <w:r w:rsidRPr="00522C79">
        <w:t>Identify dominant contributors of BWR Shutdown Risk based on the Grand Gulf Shutdown PRA.</w:t>
      </w:r>
    </w:p>
    <w:p w14:paraId="40C0B022" w14:textId="3759FDD4" w:rsidR="008418BE" w:rsidRPr="00522C79" w:rsidRDefault="008418BE" w:rsidP="004022F1">
      <w:pPr>
        <w:pStyle w:val="BodyText"/>
        <w:numPr>
          <w:ilvl w:val="0"/>
          <w:numId w:val="36"/>
        </w:numPr>
      </w:pPr>
      <w:r w:rsidRPr="00522C79">
        <w:t xml:space="preserve">Consider the impact of risk due </w:t>
      </w:r>
      <w:r w:rsidR="008A3899">
        <w:t xml:space="preserve">when </w:t>
      </w:r>
      <w:r w:rsidR="0080756D" w:rsidRPr="00522C79">
        <w:t>s</w:t>
      </w:r>
      <w:r w:rsidRPr="00522C79">
        <w:t>hutdown, the extent of the contribution to large early radiological release (LERF), the five key safety functions, and concerns of mid-loop operations.</w:t>
      </w:r>
    </w:p>
    <w:p w14:paraId="6B7FAE4C" w14:textId="77777777" w:rsidR="00C47FD8" w:rsidRDefault="00C47FD8" w:rsidP="00815064">
      <w:pPr>
        <w:pStyle w:val="JOURNALHeading2"/>
        <w:rPr>
          <w:bCs w:val="0"/>
        </w:rPr>
      </w:pPr>
      <w:r w:rsidRPr="00815064">
        <w:t>TASKS</w:t>
      </w:r>
      <w:r>
        <w:rPr>
          <w:bCs w:val="0"/>
        </w:rPr>
        <w:t>:</w:t>
      </w:r>
    </w:p>
    <w:p w14:paraId="051833F5" w14:textId="4D6E7EE6" w:rsidR="00D46197" w:rsidRPr="00522C79" w:rsidRDefault="00D46197" w:rsidP="004022F1">
      <w:pPr>
        <w:pStyle w:val="BodyText"/>
        <w:numPr>
          <w:ilvl w:val="0"/>
          <w:numId w:val="37"/>
        </w:numPr>
      </w:pPr>
      <w:r w:rsidRPr="003C77B4">
        <w:t>Re</w:t>
      </w:r>
      <w:r w:rsidRPr="00522C79">
        <w:t>ad the Basis Document for the BWR and PWR SDP shutdown templates to:</w:t>
      </w:r>
    </w:p>
    <w:p w14:paraId="3D0586E4" w14:textId="77777777" w:rsidR="00D46197" w:rsidRPr="00522C79" w:rsidRDefault="00D46197" w:rsidP="00880FC6">
      <w:pPr>
        <w:pStyle w:val="ListBullet3"/>
        <w:contextualSpacing/>
      </w:pPr>
      <w:r w:rsidRPr="00522C79">
        <w:t>understand how the BWR and PWR Shutdown SDP templates are constructed.</w:t>
      </w:r>
    </w:p>
    <w:p w14:paraId="6AE3B523" w14:textId="77777777" w:rsidR="00D46197" w:rsidRPr="00522C79" w:rsidRDefault="00D46197" w:rsidP="00880FC6">
      <w:pPr>
        <w:pStyle w:val="ListBullet3"/>
      </w:pPr>
      <w:r w:rsidRPr="00522C79">
        <w:t>understand key shutdown definitions necessary to use the templates and discuss shutdown risk concepts.</w:t>
      </w:r>
    </w:p>
    <w:p w14:paraId="3AADE946" w14:textId="345738C4" w:rsidR="00D46197" w:rsidRPr="00522C79" w:rsidRDefault="00D46197" w:rsidP="004022F1">
      <w:pPr>
        <w:pStyle w:val="BodyText"/>
        <w:numPr>
          <w:ilvl w:val="0"/>
          <w:numId w:val="37"/>
        </w:numPr>
      </w:pPr>
      <w:r w:rsidRPr="00522C79">
        <w:t xml:space="preserve">Review IMC </w:t>
      </w:r>
      <w:ins w:id="62" w:author="Author">
        <w:r w:rsidR="00E06700">
          <w:t>0</w:t>
        </w:r>
      </w:ins>
      <w:r w:rsidRPr="00522C79">
        <w:t>609, Appendix G and Attachments 1, 2, and 3 to familiarize yourself with the SDP for shutdown operations.</w:t>
      </w:r>
    </w:p>
    <w:p w14:paraId="36F0218B" w14:textId="4A6C18DA" w:rsidR="00D46197" w:rsidRPr="00522C79" w:rsidRDefault="00D46197" w:rsidP="004022F1">
      <w:pPr>
        <w:pStyle w:val="BodyText"/>
        <w:numPr>
          <w:ilvl w:val="0"/>
          <w:numId w:val="37"/>
        </w:numPr>
      </w:pPr>
      <w:r w:rsidRPr="00522C79">
        <w:t xml:space="preserve">Read the Executive Summary (ONLY) of NUREG/CR-6144 Vol. 2, Part 1A, </w:t>
      </w:r>
      <w:r w:rsidR="00C94919">
        <w:t>“</w:t>
      </w:r>
      <w:r w:rsidRPr="00522C79">
        <w:t>Evaluation of Potential Severe Accidents During Low Power and Shutdown Operations at Surry, Unit 1,</w:t>
      </w:r>
      <w:r w:rsidR="005E52AE">
        <w:t>”</w:t>
      </w:r>
      <w:r w:rsidRPr="00522C79">
        <w:t xml:space="preserve"> Main Report (</w:t>
      </w:r>
      <w:r w:rsidR="00E06700">
        <w:t>c</w:t>
      </w:r>
      <w:r w:rsidRPr="00522C79">
        <w:t xml:space="preserve">hapters 1-6). Scan sections S.1, S.2, and S.3. Read </w:t>
      </w:r>
      <w:r w:rsidR="00E06700">
        <w:t>s</w:t>
      </w:r>
      <w:r w:rsidRPr="00522C79">
        <w:t>ections S.4, S.5, and S.6 (pages xxxi - xxxvii) in detail to understand the dominant contributors to PWR Shutdown Risk.</w:t>
      </w:r>
    </w:p>
    <w:p w14:paraId="7DE60CDF" w14:textId="31E0C426" w:rsidR="00D46197" w:rsidRPr="00522C79" w:rsidRDefault="00D46197" w:rsidP="004022F1">
      <w:pPr>
        <w:pStyle w:val="BodyText"/>
        <w:numPr>
          <w:ilvl w:val="0"/>
          <w:numId w:val="37"/>
        </w:numPr>
      </w:pPr>
      <w:r w:rsidRPr="00522C79">
        <w:t xml:space="preserve">Read the Executive Summary (only) of NUREG/CR-6143 Vol. 2, Part 1A, </w:t>
      </w:r>
      <w:r w:rsidR="00C94919">
        <w:t>“</w:t>
      </w:r>
      <w:r w:rsidRPr="00522C79">
        <w:t>Evaluation of Potential Severe Accidents During Low Power and Shutdown Operations at Grand Gulf, Unit 1,</w:t>
      </w:r>
      <w:r w:rsidR="005E52AE">
        <w:t>”</w:t>
      </w:r>
      <w:r w:rsidRPr="00522C79">
        <w:t xml:space="preserve"> Main Report (</w:t>
      </w:r>
      <w:r w:rsidR="00E06700">
        <w:t>s</w:t>
      </w:r>
      <w:r w:rsidRPr="00522C79">
        <w:t xml:space="preserve">ections 1-9). Scan section 1.1 and 1.2. Read </w:t>
      </w:r>
      <w:r w:rsidR="00E06700">
        <w:t>s</w:t>
      </w:r>
      <w:r w:rsidRPr="00522C79">
        <w:t>ections 1.3 and 1.4 (pages 1-2 - 1-7) in detail to understand the dominant contributors to BWR Shutdown Risk.</w:t>
      </w:r>
    </w:p>
    <w:p w14:paraId="01B44D26" w14:textId="17897F17" w:rsidR="00D46197" w:rsidRPr="00522C79" w:rsidRDefault="00D46197" w:rsidP="004022F1">
      <w:pPr>
        <w:pStyle w:val="BodyText"/>
        <w:numPr>
          <w:ilvl w:val="0"/>
          <w:numId w:val="37"/>
        </w:numPr>
      </w:pPr>
      <w:r w:rsidRPr="00522C79">
        <w:t xml:space="preserve">Discuss shutdown risk concepts with the NRR </w:t>
      </w:r>
      <w:r w:rsidR="00823477">
        <w:t xml:space="preserve">PRA </w:t>
      </w:r>
      <w:r w:rsidRPr="00522C79">
        <w:t>technical exper</w:t>
      </w:r>
      <w:r w:rsidR="004B1699">
        <w:t>ts in APO</w:t>
      </w:r>
      <w:r w:rsidR="00675583">
        <w:t>B</w:t>
      </w:r>
      <w:r w:rsidRPr="00522C79">
        <w:t xml:space="preserve"> to gain an appreciation/understanding of shutdown risk and its application the SDP.</w:t>
      </w:r>
    </w:p>
    <w:p w14:paraId="14332A8E" w14:textId="746DB527" w:rsidR="00D46197" w:rsidRPr="00522C79" w:rsidRDefault="00D46197" w:rsidP="004022F1">
      <w:pPr>
        <w:pStyle w:val="BodyText"/>
        <w:numPr>
          <w:ilvl w:val="0"/>
          <w:numId w:val="37"/>
        </w:numPr>
      </w:pPr>
      <w:r w:rsidRPr="00522C79">
        <w:t xml:space="preserve">Meet with a qualified SRA to discuss any questions that you have </w:t>
      </w:r>
      <w:proofErr w:type="gramStart"/>
      <w:r w:rsidRPr="00522C79">
        <w:t>as a result of</w:t>
      </w:r>
      <w:proofErr w:type="gramEnd"/>
      <w:r w:rsidRPr="00522C79">
        <w:t xml:space="preserve"> this activity and demonstrate that you can meet the evaluation criteria listed above.</w:t>
      </w:r>
    </w:p>
    <w:p w14:paraId="7B4D0FAB" w14:textId="77777777" w:rsidR="00D46197" w:rsidRPr="00522C79" w:rsidRDefault="00D46197" w:rsidP="00815064">
      <w:pPr>
        <w:pStyle w:val="JOURNALHeading2"/>
      </w:pPr>
      <w:r w:rsidRPr="003C77B4">
        <w:t>DOCUMENTATION:</w:t>
      </w:r>
      <w:r w:rsidRPr="003C77B4">
        <w:tab/>
        <w:t>Senior</w:t>
      </w:r>
      <w:r w:rsidRPr="00522C79">
        <w:t xml:space="preserve"> Reactor Analyst Qualification Signature Card, Item ISA-SRA-6</w:t>
      </w:r>
    </w:p>
    <w:p w14:paraId="0CFBD69B" w14:textId="4D463147" w:rsidR="00D46197" w:rsidRPr="003C77B4" w:rsidRDefault="00D46197" w:rsidP="00AD54A6">
      <w:pPr>
        <w:pStyle w:val="JournalTOPIC"/>
      </w:pPr>
      <w:bookmarkStart w:id="63" w:name="_Toc130999073"/>
      <w:r w:rsidRPr="003C77B4">
        <w:lastRenderedPageBreak/>
        <w:t>(ISA-SRA-7)</w:t>
      </w:r>
      <w:r w:rsidR="00540E65" w:rsidRPr="003C77B4">
        <w:t xml:space="preserve"> </w:t>
      </w:r>
      <w:r w:rsidRPr="003C77B4">
        <w:t>Emergency Operating Procedure Guidance</w:t>
      </w:r>
      <w:bookmarkEnd w:id="63"/>
    </w:p>
    <w:p w14:paraId="776C3746" w14:textId="77777777" w:rsidR="00412003" w:rsidRDefault="00D46197" w:rsidP="00815064">
      <w:pPr>
        <w:pStyle w:val="JOURNALHeading2"/>
      </w:pPr>
      <w:r w:rsidRPr="003C77B4">
        <w:t>PURPOSE:</w:t>
      </w:r>
    </w:p>
    <w:p w14:paraId="136FE318" w14:textId="230720E9" w:rsidR="00D46197" w:rsidRPr="003C77B4" w:rsidRDefault="00D46197" w:rsidP="00412003">
      <w:pPr>
        <w:pStyle w:val="BodyText"/>
      </w:pPr>
      <w:r w:rsidRPr="003C77B4">
        <w:t>It is paramount that SRAs understand the dominant accident sequences for a given initiating event. To fully understand the accident sequence, SRAs must understand the expected operator response(s) to an accident. That expected response is contained within the licensee</w:t>
      </w:r>
      <w:r w:rsidR="00412D2C">
        <w:t>’</w:t>
      </w:r>
      <w:r w:rsidRPr="003C77B4">
        <w:t>s Emergency Operating Procedure network. Understanding the expected response will be used by an SRA when providing guidance to inspectors for inspection planning and when independently developing or reviewing licensee derived human failure probabilities for a</w:t>
      </w:r>
      <w:r w:rsidR="00643CF0" w:rsidRPr="003C77B4">
        <w:t xml:space="preserve"> detailed risk evaluation (e.g.,</w:t>
      </w:r>
      <w:r w:rsidRPr="003C77B4">
        <w:t xml:space="preserve"> Phase 3</w:t>
      </w:r>
      <w:r w:rsidR="00643CF0" w:rsidRPr="003C77B4">
        <w:t>)</w:t>
      </w:r>
      <w:r w:rsidRPr="003C77B4">
        <w:t>.</w:t>
      </w:r>
    </w:p>
    <w:p w14:paraId="2C69661F" w14:textId="71275923" w:rsidR="00D46197" w:rsidRPr="003C77B4" w:rsidRDefault="00D46197" w:rsidP="002D6964">
      <w:pPr>
        <w:pStyle w:val="JOURNALHeading2"/>
      </w:pPr>
      <w:r w:rsidRPr="003C77B4">
        <w:t xml:space="preserve">COMPETENCY AREAS: </w:t>
      </w:r>
      <w:r w:rsidRPr="003C77B4">
        <w:tab/>
        <w:t xml:space="preserve">TECHNICAL AREA EXPERTISE </w:t>
      </w:r>
      <w:r w:rsidR="00412003">
        <w:br/>
      </w:r>
      <w:r w:rsidRPr="003C77B4">
        <w:t>INSPECTION</w:t>
      </w:r>
    </w:p>
    <w:p w14:paraId="1BBEC02A" w14:textId="0F68167C" w:rsidR="00D46197" w:rsidRPr="003C77B4" w:rsidRDefault="00D46197" w:rsidP="002D6964">
      <w:pPr>
        <w:pStyle w:val="JOURNALHeading2"/>
        <w:rPr>
          <w:bCs w:val="0"/>
        </w:rPr>
      </w:pPr>
      <w:r w:rsidRPr="003C77B4">
        <w:t xml:space="preserve">LEVEL OF EFFORT: </w:t>
      </w:r>
      <w:r w:rsidRPr="003C77B4">
        <w:tab/>
        <w:t>24 hours</w:t>
      </w:r>
    </w:p>
    <w:p w14:paraId="55FE325B" w14:textId="77777777" w:rsidR="00317A49" w:rsidRDefault="00317A49" w:rsidP="00815064">
      <w:pPr>
        <w:pStyle w:val="JOURNALHeading2"/>
        <w:rPr>
          <w:bCs w:val="0"/>
        </w:rPr>
      </w:pPr>
      <w:r w:rsidRPr="00815064">
        <w:t>REFERENCES</w:t>
      </w:r>
      <w:r>
        <w:rPr>
          <w:bCs w:val="0"/>
        </w:rPr>
        <w:t>:</w:t>
      </w:r>
    </w:p>
    <w:p w14:paraId="1F3F645C" w14:textId="442E168C" w:rsidR="00D46197" w:rsidRPr="00522C79" w:rsidRDefault="00D46197" w:rsidP="004022F1">
      <w:pPr>
        <w:pStyle w:val="BodyText"/>
        <w:numPr>
          <w:ilvl w:val="0"/>
          <w:numId w:val="38"/>
        </w:numPr>
      </w:pPr>
      <w:r w:rsidRPr="00522C79">
        <w:t>Current owner</w:t>
      </w:r>
      <w:r w:rsidR="00412D2C">
        <w:t>’</w:t>
      </w:r>
      <w:r w:rsidRPr="00522C79">
        <w:t>s group Technical Basis Document (TBD)</w:t>
      </w:r>
    </w:p>
    <w:p w14:paraId="559BC489" w14:textId="02649D52" w:rsidR="00D46197" w:rsidRPr="00522C79" w:rsidRDefault="00D46197" w:rsidP="004022F1">
      <w:pPr>
        <w:pStyle w:val="BodyText"/>
        <w:numPr>
          <w:ilvl w:val="0"/>
          <w:numId w:val="38"/>
        </w:numPr>
      </w:pPr>
      <w:r w:rsidRPr="00522C79">
        <w:t>Licensee</w:t>
      </w:r>
      <w:r w:rsidR="00412D2C">
        <w:t>’</w:t>
      </w:r>
      <w:r w:rsidRPr="00522C79">
        <w:t>s deviation document from the owner</w:t>
      </w:r>
      <w:r w:rsidR="00412D2C">
        <w:t>’</w:t>
      </w:r>
      <w:r w:rsidRPr="00522C79">
        <w:t>s group Document</w:t>
      </w:r>
    </w:p>
    <w:p w14:paraId="5C862089" w14:textId="2E580576" w:rsidR="00D46197" w:rsidRPr="00522C79" w:rsidRDefault="00D46197" w:rsidP="004022F1">
      <w:pPr>
        <w:pStyle w:val="BodyText"/>
        <w:numPr>
          <w:ilvl w:val="0"/>
          <w:numId w:val="38"/>
        </w:numPr>
      </w:pPr>
      <w:r w:rsidRPr="00522C79">
        <w:t>Licensee</w:t>
      </w:r>
      <w:r w:rsidR="00412D2C">
        <w:t>’</w:t>
      </w:r>
      <w:r w:rsidRPr="00522C79">
        <w:t>s Current EOPs</w:t>
      </w:r>
    </w:p>
    <w:p w14:paraId="754912F6" w14:textId="21A3CA4E" w:rsidR="00D46197" w:rsidRPr="00522C79" w:rsidRDefault="00D46197" w:rsidP="004022F1">
      <w:pPr>
        <w:pStyle w:val="BodyText"/>
        <w:numPr>
          <w:ilvl w:val="0"/>
          <w:numId w:val="38"/>
        </w:numPr>
      </w:pPr>
      <w:r w:rsidRPr="00522C79">
        <w:t>Licensee</w:t>
      </w:r>
      <w:r w:rsidR="00412D2C">
        <w:t>’</w:t>
      </w:r>
      <w:r w:rsidRPr="00522C79">
        <w:t>s current abnormal operating procedures for loss of service water, component cooling water, DC &amp; key AC electrical buses</w:t>
      </w:r>
    </w:p>
    <w:p w14:paraId="59B15E0B" w14:textId="3836ECAC" w:rsidR="00D46197" w:rsidRPr="00522C79" w:rsidRDefault="00643CF0" w:rsidP="004022F1">
      <w:pPr>
        <w:pStyle w:val="BodyText"/>
        <w:numPr>
          <w:ilvl w:val="0"/>
          <w:numId w:val="38"/>
        </w:numPr>
      </w:pPr>
      <w:r w:rsidRPr="00522C79">
        <w:t xml:space="preserve">Site </w:t>
      </w:r>
      <w:r w:rsidR="00D46197" w:rsidRPr="00522C79">
        <w:t xml:space="preserve">specific </w:t>
      </w:r>
      <w:r w:rsidRPr="00522C79">
        <w:t>SPAR Model (SDP Workspace and/or Plant Risk Information eBook (PRIB))</w:t>
      </w:r>
    </w:p>
    <w:p w14:paraId="13A2A948" w14:textId="77777777" w:rsidR="002D6964" w:rsidRDefault="00D46197" w:rsidP="002D6964">
      <w:pPr>
        <w:pStyle w:val="JOURNALHeading2"/>
      </w:pPr>
      <w:r w:rsidRPr="003C77B4">
        <w:t>EVALUATION CRITERIA:</w:t>
      </w:r>
    </w:p>
    <w:p w14:paraId="7F583C5B" w14:textId="08D1337C" w:rsidR="00D46197" w:rsidRPr="003C77B4" w:rsidRDefault="00D46197" w:rsidP="002D6964">
      <w:pPr>
        <w:pStyle w:val="BodyText"/>
      </w:pPr>
      <w:r w:rsidRPr="003C77B4">
        <w:t>At the completion of this activity, you should be able to:</w:t>
      </w:r>
    </w:p>
    <w:p w14:paraId="4A5B882D" w14:textId="77777777" w:rsidR="00D46197" w:rsidRPr="00522C79" w:rsidRDefault="00D46197" w:rsidP="004022F1">
      <w:pPr>
        <w:pStyle w:val="BodyText"/>
        <w:numPr>
          <w:ilvl w:val="0"/>
          <w:numId w:val="39"/>
        </w:numPr>
      </w:pPr>
      <w:r w:rsidRPr="00522C79">
        <w:t>Identify the general plant and operator response to a Loss of Offsite Power.</w:t>
      </w:r>
    </w:p>
    <w:p w14:paraId="47194255" w14:textId="77777777" w:rsidR="00D46197" w:rsidRPr="00522C79" w:rsidRDefault="00D46197" w:rsidP="004022F1">
      <w:pPr>
        <w:pStyle w:val="BodyText"/>
        <w:numPr>
          <w:ilvl w:val="0"/>
          <w:numId w:val="39"/>
        </w:numPr>
      </w:pPr>
      <w:r w:rsidRPr="00522C79">
        <w:t>Identify the general plant and operator response to a Loss of Reactor Coolant.</w:t>
      </w:r>
    </w:p>
    <w:p w14:paraId="78409DC0" w14:textId="77777777" w:rsidR="00D46197" w:rsidRPr="00522C79" w:rsidRDefault="00D46197" w:rsidP="004022F1">
      <w:pPr>
        <w:pStyle w:val="BodyText"/>
        <w:numPr>
          <w:ilvl w:val="0"/>
          <w:numId w:val="39"/>
        </w:numPr>
      </w:pPr>
      <w:r w:rsidRPr="00522C79">
        <w:t>Identify the general plant and operator response to a Steam Generator Tube Rupture (PWR).</w:t>
      </w:r>
    </w:p>
    <w:p w14:paraId="6EB8F2F4" w14:textId="77777777" w:rsidR="00D46197" w:rsidRPr="00522C79" w:rsidRDefault="00D46197" w:rsidP="004022F1">
      <w:pPr>
        <w:pStyle w:val="BodyText"/>
        <w:numPr>
          <w:ilvl w:val="0"/>
          <w:numId w:val="39"/>
        </w:numPr>
      </w:pPr>
      <w:r w:rsidRPr="00522C79">
        <w:t>Identify the general plant and operator response to a total Loss Secondary Side Heat Removal (PWR).</w:t>
      </w:r>
    </w:p>
    <w:p w14:paraId="5D7778C5" w14:textId="77777777" w:rsidR="00D46197" w:rsidRPr="00522C79" w:rsidRDefault="00D46197" w:rsidP="004022F1">
      <w:pPr>
        <w:pStyle w:val="BodyText"/>
        <w:numPr>
          <w:ilvl w:val="0"/>
          <w:numId w:val="39"/>
        </w:numPr>
      </w:pPr>
      <w:r w:rsidRPr="00522C79">
        <w:t>Identify the general plant and operator response to a Loss of Service Water.</w:t>
      </w:r>
    </w:p>
    <w:p w14:paraId="66868E55" w14:textId="77777777" w:rsidR="00D46197" w:rsidRPr="00522C79" w:rsidRDefault="00D46197" w:rsidP="004022F1">
      <w:pPr>
        <w:pStyle w:val="BodyText"/>
        <w:numPr>
          <w:ilvl w:val="0"/>
          <w:numId w:val="39"/>
        </w:numPr>
      </w:pPr>
      <w:r w:rsidRPr="00522C79">
        <w:t>Identify the general plant and operator response to a Loss of Component Cooling Water.</w:t>
      </w:r>
    </w:p>
    <w:p w14:paraId="0C35925A" w14:textId="77777777" w:rsidR="00D46197" w:rsidRPr="00522C79" w:rsidRDefault="00D46197" w:rsidP="004022F1">
      <w:pPr>
        <w:pStyle w:val="BodyText"/>
        <w:numPr>
          <w:ilvl w:val="0"/>
          <w:numId w:val="39"/>
        </w:numPr>
      </w:pPr>
      <w:r w:rsidRPr="00522C79">
        <w:t>Identify the general plant and operator response to a loss of DC power.</w:t>
      </w:r>
    </w:p>
    <w:p w14:paraId="657CB394" w14:textId="77777777" w:rsidR="00D46197" w:rsidRPr="00522C79" w:rsidRDefault="00D46197" w:rsidP="004022F1">
      <w:pPr>
        <w:pStyle w:val="BodyText"/>
        <w:numPr>
          <w:ilvl w:val="0"/>
          <w:numId w:val="39"/>
        </w:numPr>
      </w:pPr>
      <w:r w:rsidRPr="00522C79">
        <w:lastRenderedPageBreak/>
        <w:t xml:space="preserve">Identify the general plant and operator response to a loss of </w:t>
      </w:r>
      <w:r w:rsidR="00B178FA" w:rsidRPr="00522C79">
        <w:t>an</w:t>
      </w:r>
      <w:r w:rsidRPr="00522C79">
        <w:t xml:space="preserve"> Emergency Diesel powered bus.</w:t>
      </w:r>
    </w:p>
    <w:p w14:paraId="7AEDA8D1" w14:textId="6546B441" w:rsidR="00D46197" w:rsidRPr="00522C79" w:rsidRDefault="00D46197" w:rsidP="004022F1">
      <w:pPr>
        <w:pStyle w:val="BodyText"/>
        <w:numPr>
          <w:ilvl w:val="0"/>
          <w:numId w:val="39"/>
        </w:numPr>
      </w:pPr>
      <w:r w:rsidRPr="00522C79">
        <w:t>Understand what operator actions (inside and outside the control room) are necessary to accomplish the below listed tasks and what indications would be used to determine the need to perform the actions for each of the following:</w:t>
      </w:r>
    </w:p>
    <w:p w14:paraId="5D241653" w14:textId="77777777" w:rsidR="00D46197" w:rsidRPr="00522C79" w:rsidRDefault="00D46197" w:rsidP="00A84481">
      <w:pPr>
        <w:pStyle w:val="ListBullet3"/>
        <w:contextualSpacing/>
      </w:pPr>
      <w:r w:rsidRPr="00522C79">
        <w:t>High Pressure Recirculation</w:t>
      </w:r>
    </w:p>
    <w:p w14:paraId="4C795135" w14:textId="77777777" w:rsidR="00D46197" w:rsidRPr="00522C79" w:rsidRDefault="00D46197" w:rsidP="00A84481">
      <w:pPr>
        <w:pStyle w:val="ListBullet3"/>
        <w:contextualSpacing/>
      </w:pPr>
      <w:r w:rsidRPr="00522C79">
        <w:t>Low Pressure Recirculation</w:t>
      </w:r>
    </w:p>
    <w:p w14:paraId="652D3D09" w14:textId="647E1AD8" w:rsidR="00D46197" w:rsidRPr="00522C79" w:rsidRDefault="00D46197" w:rsidP="00A84481">
      <w:pPr>
        <w:pStyle w:val="ListBullet3"/>
        <w:contextualSpacing/>
      </w:pPr>
      <w:r w:rsidRPr="00522C79">
        <w:t>Depressurizing the Reactor Coolant System given a failure of High</w:t>
      </w:r>
      <w:r w:rsidR="00D833F0">
        <w:t>-</w:t>
      </w:r>
      <w:r w:rsidRPr="00522C79">
        <w:t>Pressure Injection systems</w:t>
      </w:r>
    </w:p>
    <w:p w14:paraId="138B79DC" w14:textId="77777777" w:rsidR="00D46197" w:rsidRPr="00522C79" w:rsidRDefault="00D46197" w:rsidP="00A84481">
      <w:pPr>
        <w:pStyle w:val="ListBullet3"/>
        <w:contextualSpacing/>
      </w:pPr>
      <w:r w:rsidRPr="00522C79">
        <w:t>Feed &amp; Bleed Cooling (PWR)</w:t>
      </w:r>
    </w:p>
    <w:p w14:paraId="68CE9C80" w14:textId="77777777" w:rsidR="00D46197" w:rsidRPr="00522C79" w:rsidRDefault="00D46197" w:rsidP="00A84481">
      <w:pPr>
        <w:pStyle w:val="ListBullet3"/>
        <w:contextualSpacing/>
      </w:pPr>
      <w:r w:rsidRPr="00522C79">
        <w:t>Placing the Station Blackout Electrical Power Source (if any) into service</w:t>
      </w:r>
    </w:p>
    <w:p w14:paraId="5956C173" w14:textId="4F1C5940" w:rsidR="00D46197" w:rsidRPr="00522C79" w:rsidRDefault="00D46197" w:rsidP="00A84481">
      <w:pPr>
        <w:pStyle w:val="ListBullet3"/>
        <w:contextualSpacing/>
      </w:pPr>
      <w:r w:rsidRPr="00522C79">
        <w:t>Refilling the Condensate Storage Tank</w:t>
      </w:r>
    </w:p>
    <w:p w14:paraId="704848A5" w14:textId="77777777" w:rsidR="00D46197" w:rsidRPr="00522C79" w:rsidRDefault="00D46197" w:rsidP="00A84481">
      <w:pPr>
        <w:pStyle w:val="ListBullet3"/>
        <w:contextualSpacing/>
      </w:pPr>
      <w:r w:rsidRPr="00522C79">
        <w:t>Refilling the Refueling Water Storage Tank (PWR)</w:t>
      </w:r>
    </w:p>
    <w:p w14:paraId="2017C30D" w14:textId="77777777" w:rsidR="00D46197" w:rsidRPr="00522C79" w:rsidRDefault="00D46197" w:rsidP="00A84481">
      <w:pPr>
        <w:pStyle w:val="ListBullet3"/>
        <w:contextualSpacing/>
      </w:pPr>
      <w:r w:rsidRPr="00522C79">
        <w:t>Restoring Reactor Coolant Pump Seal Cooling (PWR)</w:t>
      </w:r>
    </w:p>
    <w:p w14:paraId="4AA28CC8" w14:textId="0D98C378" w:rsidR="00D46197" w:rsidRPr="00522C79" w:rsidRDefault="00D46197" w:rsidP="00A84481">
      <w:pPr>
        <w:pStyle w:val="ListBullet3"/>
        <w:contextualSpacing/>
      </w:pPr>
      <w:r w:rsidRPr="00522C79">
        <w:t>Providing alternate cooling to High Head Cooling Water Pumps</w:t>
      </w:r>
    </w:p>
    <w:p w14:paraId="58FFC44C" w14:textId="77777777" w:rsidR="00D46197" w:rsidRPr="00522C79" w:rsidRDefault="00D46197" w:rsidP="00A84481">
      <w:pPr>
        <w:pStyle w:val="ListBullet3"/>
      </w:pPr>
      <w:r w:rsidRPr="00522C79">
        <w:t>Resetting a turbine driven pump that has tripped on overspeed</w:t>
      </w:r>
    </w:p>
    <w:p w14:paraId="3EABDF17" w14:textId="77777777" w:rsidR="002D6964" w:rsidRDefault="00D46197" w:rsidP="00815064">
      <w:pPr>
        <w:pStyle w:val="JOURNALHeading2"/>
      </w:pPr>
      <w:r w:rsidRPr="003C77B4">
        <w:t>TASKS:</w:t>
      </w:r>
    </w:p>
    <w:p w14:paraId="0033AFC7" w14:textId="119471E0" w:rsidR="00D46197" w:rsidRPr="003C77B4" w:rsidRDefault="00D46197" w:rsidP="004022F1">
      <w:pPr>
        <w:pStyle w:val="BodyText"/>
        <w:numPr>
          <w:ilvl w:val="0"/>
          <w:numId w:val="40"/>
        </w:numPr>
      </w:pPr>
      <w:r w:rsidRPr="003C77B4">
        <w:t>Select a plant</w:t>
      </w:r>
    </w:p>
    <w:p w14:paraId="287BADC3" w14:textId="119BBC00" w:rsidR="00D46197" w:rsidRPr="00522C79" w:rsidRDefault="00D46197" w:rsidP="004022F1">
      <w:pPr>
        <w:pStyle w:val="BodyText"/>
        <w:numPr>
          <w:ilvl w:val="0"/>
          <w:numId w:val="40"/>
        </w:numPr>
      </w:pPr>
      <w:r w:rsidRPr="00522C79">
        <w:t>Review the applicable Owner</w:t>
      </w:r>
      <w:r w:rsidR="00412D2C">
        <w:t>’</w:t>
      </w:r>
      <w:r w:rsidRPr="00522C79">
        <w:t xml:space="preserve">s Group Guideline (TBD) for </w:t>
      </w:r>
      <w:r w:rsidR="002D375C">
        <w:t>an</w:t>
      </w:r>
      <w:r w:rsidRPr="00522C79">
        <w:t xml:space="preserve"> accident sequence of interest.</w:t>
      </w:r>
    </w:p>
    <w:p w14:paraId="614B96C3" w14:textId="38E3494D" w:rsidR="00D46197" w:rsidRPr="00522C79" w:rsidRDefault="00D46197" w:rsidP="004022F1">
      <w:pPr>
        <w:pStyle w:val="BodyText"/>
        <w:numPr>
          <w:ilvl w:val="0"/>
          <w:numId w:val="40"/>
        </w:numPr>
      </w:pPr>
      <w:r w:rsidRPr="00522C79">
        <w:t>Review the licensee</w:t>
      </w:r>
      <w:r w:rsidR="00412D2C">
        <w:t>’</w:t>
      </w:r>
      <w:r w:rsidRPr="00522C79">
        <w:t>s deviation document for that section of the TBD.</w:t>
      </w:r>
    </w:p>
    <w:p w14:paraId="580F0865" w14:textId="5E58750F" w:rsidR="00D46197" w:rsidRPr="00522C79" w:rsidRDefault="00D46197" w:rsidP="004022F1">
      <w:pPr>
        <w:pStyle w:val="BodyText"/>
        <w:numPr>
          <w:ilvl w:val="0"/>
          <w:numId w:val="40"/>
        </w:numPr>
      </w:pPr>
      <w:r w:rsidRPr="00522C79">
        <w:t>Review the licensee</w:t>
      </w:r>
      <w:r w:rsidR="00412D2C">
        <w:t>’</w:t>
      </w:r>
      <w:r w:rsidRPr="00522C79">
        <w:t xml:space="preserve">s EOPs and </w:t>
      </w:r>
      <w:ins w:id="64" w:author="Author">
        <w:r w:rsidR="00835B14">
          <w:t>Abnormal Operating Procedures (</w:t>
        </w:r>
      </w:ins>
      <w:r w:rsidRPr="00522C79">
        <w:t>AOPs</w:t>
      </w:r>
      <w:ins w:id="65" w:author="Author">
        <w:r w:rsidR="00835B14">
          <w:t>)</w:t>
        </w:r>
      </w:ins>
      <w:r w:rsidRPr="00522C79">
        <w:t xml:space="preserve"> for the applicable accident sequence.</w:t>
      </w:r>
    </w:p>
    <w:p w14:paraId="509CC4C0" w14:textId="3ED1F4E9" w:rsidR="00D46197" w:rsidRPr="00522C79" w:rsidRDefault="00D46197" w:rsidP="004022F1">
      <w:pPr>
        <w:pStyle w:val="BodyText"/>
        <w:numPr>
          <w:ilvl w:val="0"/>
          <w:numId w:val="40"/>
        </w:numPr>
      </w:pPr>
      <w:r w:rsidRPr="00522C79">
        <w:t>Compare the licensee</w:t>
      </w:r>
      <w:r w:rsidR="00412D2C">
        <w:t>’</w:t>
      </w:r>
      <w:r w:rsidRPr="00522C79">
        <w:t xml:space="preserve">s assessment of operator actions to those in the </w:t>
      </w:r>
      <w:r w:rsidR="00BD6700" w:rsidRPr="00522C79">
        <w:t xml:space="preserve">SDP Workspace and/or PRIB </w:t>
      </w:r>
      <w:r w:rsidRPr="00522C79">
        <w:t>noting any significant differences in human error probabilities.</w:t>
      </w:r>
    </w:p>
    <w:p w14:paraId="6AF695E7" w14:textId="5AB6ED26" w:rsidR="00D46197" w:rsidRPr="00522C79" w:rsidRDefault="00D46197" w:rsidP="004022F1">
      <w:pPr>
        <w:pStyle w:val="BodyText"/>
        <w:numPr>
          <w:ilvl w:val="0"/>
          <w:numId w:val="40"/>
        </w:numPr>
      </w:pPr>
      <w:r w:rsidRPr="00522C79">
        <w:t xml:space="preserve">Meet with a qualified SRA to discuss any questions that you have </w:t>
      </w:r>
      <w:proofErr w:type="gramStart"/>
      <w:r w:rsidRPr="00522C79">
        <w:t>as a result of</w:t>
      </w:r>
      <w:proofErr w:type="gramEnd"/>
      <w:r w:rsidRPr="00522C79">
        <w:t xml:space="preserve"> this activity and demonstrate that you can meet the evaluation criteria listed above.</w:t>
      </w:r>
    </w:p>
    <w:p w14:paraId="3F511B4D" w14:textId="1B66ACF3" w:rsidR="00D46197" w:rsidRPr="00522C79" w:rsidRDefault="00D46197" w:rsidP="00815064">
      <w:pPr>
        <w:pStyle w:val="JOURNALHeading2"/>
      </w:pPr>
      <w:r w:rsidRPr="003C77B4">
        <w:t>DOCUMENTATION:</w:t>
      </w:r>
      <w:r w:rsidRPr="00522C79">
        <w:tab/>
        <w:t>Senior Reactor Analyst Qualification Signature Card, Item ISA-SRA-7</w:t>
      </w:r>
    </w:p>
    <w:p w14:paraId="58EAB685" w14:textId="64EE3F3E" w:rsidR="00D46197" w:rsidRPr="003C77B4" w:rsidRDefault="00D46197" w:rsidP="00AD54A6">
      <w:pPr>
        <w:pStyle w:val="JournalTOPIC"/>
      </w:pPr>
      <w:bookmarkStart w:id="66" w:name="_Toc130999074"/>
      <w:r w:rsidRPr="003C77B4">
        <w:lastRenderedPageBreak/>
        <w:t>(ISA-SRA-8)</w:t>
      </w:r>
      <w:r w:rsidR="00540E65" w:rsidRPr="003C77B4">
        <w:t xml:space="preserve"> </w:t>
      </w:r>
      <w:r w:rsidRPr="003C77B4">
        <w:t xml:space="preserve">Management Directive 8.3, </w:t>
      </w:r>
      <w:r w:rsidR="00C94919">
        <w:t>“</w:t>
      </w:r>
      <w:r w:rsidRPr="003C77B4">
        <w:t>NRC Incident Investigation Program</w:t>
      </w:r>
      <w:r w:rsidR="00430CD6">
        <w:t>”</w:t>
      </w:r>
      <w:bookmarkEnd w:id="66"/>
    </w:p>
    <w:p w14:paraId="23E386EE" w14:textId="77777777" w:rsidR="00317A49" w:rsidRDefault="00317A49" w:rsidP="00815064">
      <w:pPr>
        <w:pStyle w:val="JOURNALHeading2"/>
      </w:pPr>
      <w:r>
        <w:t>PURPOSE:</w:t>
      </w:r>
    </w:p>
    <w:p w14:paraId="35D9A3A3" w14:textId="43C333B6" w:rsidR="00D46197" w:rsidRPr="003C77B4" w:rsidRDefault="00D46197" w:rsidP="00AB11FB">
      <w:pPr>
        <w:pStyle w:val="BodyText"/>
      </w:pPr>
      <w:r w:rsidRPr="003C77B4">
        <w:t>This activity will familiarize you with the NRC</w:t>
      </w:r>
      <w:r w:rsidR="00412D2C">
        <w:t>’</w:t>
      </w:r>
      <w:r w:rsidRPr="003C77B4">
        <w:t xml:space="preserve">s process for responding to significant operational events involving reactor and materials facilities. This process is designed to ensure that significant operational events are investigated in a timely, objective, systematic, and technically sound manner; that the </w:t>
      </w:r>
      <w:proofErr w:type="gramStart"/>
      <w:r w:rsidRPr="003C77B4">
        <w:t>factual information</w:t>
      </w:r>
      <w:proofErr w:type="gramEnd"/>
      <w:r w:rsidRPr="003C77B4">
        <w:t xml:space="preserve"> </w:t>
      </w:r>
      <w:ins w:id="67" w:author="Author">
        <w:r w:rsidR="00AF2CCF">
          <w:t>concerning</w:t>
        </w:r>
      </w:ins>
      <w:r w:rsidRPr="003C77B4">
        <w:t xml:space="preserve"> each event is documented; and that the causes of each event are determined. The NRC</w:t>
      </w:r>
      <w:r w:rsidR="00412D2C">
        <w:t>’</w:t>
      </w:r>
      <w:r w:rsidRPr="003C77B4">
        <w:t>s response to these events varies according to the significance of the event. Consequently, the risk insights provided by the SRA are integral to determining the appropriate level of event response, if any.</w:t>
      </w:r>
    </w:p>
    <w:p w14:paraId="50ED2DB5" w14:textId="7A665331" w:rsidR="00D46197" w:rsidRPr="003C77B4" w:rsidRDefault="00317A49" w:rsidP="00AB11FB">
      <w:pPr>
        <w:pStyle w:val="JOURNALHeading2"/>
      </w:pPr>
      <w:r>
        <w:t>COMPETENCY AREA:</w:t>
      </w:r>
      <w:r w:rsidR="00736847" w:rsidRPr="003C77B4">
        <w:tab/>
      </w:r>
      <w:r w:rsidR="00D46197" w:rsidRPr="003C77B4">
        <w:t>TECHNICAL AREA EXPERTISE</w:t>
      </w:r>
      <w:r w:rsidR="00AB11FB">
        <w:br/>
      </w:r>
      <w:r w:rsidR="00D46197" w:rsidRPr="003C77B4">
        <w:t>INSPECTION</w:t>
      </w:r>
    </w:p>
    <w:p w14:paraId="3B213ECF" w14:textId="535D275E" w:rsidR="00D46197" w:rsidRPr="003C77B4" w:rsidRDefault="00317A49" w:rsidP="00815064">
      <w:pPr>
        <w:pStyle w:val="JOURNALHeading2"/>
      </w:pPr>
      <w:r>
        <w:t>LEVEL OF EFFORT:</w:t>
      </w:r>
      <w:r w:rsidR="00D46197" w:rsidRPr="003C77B4">
        <w:tab/>
        <w:t>16 hours</w:t>
      </w:r>
    </w:p>
    <w:p w14:paraId="24A681F9" w14:textId="77777777" w:rsidR="00317A49" w:rsidRDefault="00317A49" w:rsidP="00815064">
      <w:pPr>
        <w:pStyle w:val="JOURNALHeading2"/>
      </w:pPr>
      <w:r>
        <w:t>REFERENCES:</w:t>
      </w:r>
    </w:p>
    <w:p w14:paraId="389E8F4B" w14:textId="3F8A266F" w:rsidR="00A92B39" w:rsidRPr="00522C79" w:rsidRDefault="00D46197" w:rsidP="004022F1">
      <w:pPr>
        <w:pStyle w:val="BodyText"/>
        <w:numPr>
          <w:ilvl w:val="0"/>
          <w:numId w:val="41"/>
        </w:numPr>
      </w:pPr>
      <w:r w:rsidRPr="00522C79">
        <w:t>M</w:t>
      </w:r>
      <w:r w:rsidR="0077432F">
        <w:t>D</w:t>
      </w:r>
      <w:r w:rsidRPr="00522C79">
        <w:t xml:space="preserve"> 8.3, </w:t>
      </w:r>
      <w:r w:rsidR="00C94919">
        <w:t>“</w:t>
      </w:r>
      <w:r w:rsidRPr="00522C79">
        <w:t>NRC Incident Investigation Program</w:t>
      </w:r>
      <w:r w:rsidR="00430CD6">
        <w:t>”</w:t>
      </w:r>
    </w:p>
    <w:p w14:paraId="3C6E129A" w14:textId="38EB3E92" w:rsidR="00A92B39" w:rsidRPr="00522C79" w:rsidRDefault="00A92B39" w:rsidP="004022F1">
      <w:pPr>
        <w:pStyle w:val="BodyText"/>
        <w:numPr>
          <w:ilvl w:val="0"/>
          <w:numId w:val="41"/>
        </w:numPr>
      </w:pPr>
      <w:r w:rsidRPr="00522C79">
        <w:rPr>
          <w:lang w:val="en-CA"/>
        </w:rPr>
        <w:fldChar w:fldCharType="begin"/>
      </w:r>
      <w:r w:rsidRPr="00522C79">
        <w:rPr>
          <w:lang w:val="en-CA"/>
        </w:rPr>
        <w:instrText xml:space="preserve"> SEQ CHAPTER \h \r 1</w:instrText>
      </w:r>
      <w:r w:rsidRPr="00522C79">
        <w:rPr>
          <w:lang w:val="en-CA"/>
        </w:rPr>
        <w:fldChar w:fldCharType="end"/>
      </w:r>
      <w:r w:rsidRPr="00522C79">
        <w:t>I</w:t>
      </w:r>
      <w:r w:rsidR="00D940E6" w:rsidRPr="00522C79">
        <w:t xml:space="preserve">MC </w:t>
      </w:r>
      <w:r w:rsidRPr="00522C79">
        <w:t xml:space="preserve">0309, </w:t>
      </w:r>
      <w:ins w:id="68" w:author="Author">
        <w:r w:rsidR="00CC4376">
          <w:t>“</w:t>
        </w:r>
      </w:ins>
      <w:r w:rsidRPr="00522C79">
        <w:t>Reactive Inspection Decision Basis for Reactors</w:t>
      </w:r>
      <w:ins w:id="69" w:author="Author">
        <w:r w:rsidR="00CC4376">
          <w:t>”</w:t>
        </w:r>
      </w:ins>
    </w:p>
    <w:p w14:paraId="70E84282" w14:textId="474E4C90" w:rsidR="00D46197" w:rsidRPr="00522C79" w:rsidRDefault="00D46197" w:rsidP="004022F1">
      <w:pPr>
        <w:pStyle w:val="BodyText"/>
        <w:numPr>
          <w:ilvl w:val="0"/>
          <w:numId w:val="41"/>
        </w:numPr>
      </w:pPr>
      <w:r w:rsidRPr="00522C79">
        <w:t>Inspection Procedure</w:t>
      </w:r>
      <w:ins w:id="70" w:author="Author">
        <w:r w:rsidR="006D245C">
          <w:t xml:space="preserve"> (IP)</w:t>
        </w:r>
      </w:ins>
      <w:r w:rsidRPr="00522C79">
        <w:t xml:space="preserve"> 71153, </w:t>
      </w:r>
      <w:r w:rsidR="00C94919">
        <w:t>“</w:t>
      </w:r>
      <w:ins w:id="71" w:author="Author">
        <w:r w:rsidR="00623755">
          <w:t>Follow-up of Events and Notices of Enforcement Discretion</w:t>
        </w:r>
      </w:ins>
      <w:r w:rsidR="00430CD6">
        <w:t>”</w:t>
      </w:r>
    </w:p>
    <w:p w14:paraId="2195D8ED" w14:textId="7528EED6" w:rsidR="00D46197" w:rsidRPr="00522C79" w:rsidRDefault="00D46197" w:rsidP="004022F1">
      <w:pPr>
        <w:pStyle w:val="BodyText"/>
        <w:numPr>
          <w:ilvl w:val="0"/>
          <w:numId w:val="41"/>
        </w:numPr>
      </w:pPr>
      <w:r w:rsidRPr="00522C79">
        <w:t xml:space="preserve">IP 93800, </w:t>
      </w:r>
      <w:r w:rsidR="00C94919">
        <w:t>“</w:t>
      </w:r>
      <w:r w:rsidRPr="00522C79">
        <w:t>Augmented Inspection Team</w:t>
      </w:r>
      <w:r w:rsidR="00430CD6">
        <w:t>”</w:t>
      </w:r>
    </w:p>
    <w:p w14:paraId="4B990472" w14:textId="74E1073A" w:rsidR="00D46197" w:rsidRPr="00522C79" w:rsidRDefault="00D46197" w:rsidP="004022F1">
      <w:pPr>
        <w:pStyle w:val="BodyText"/>
        <w:numPr>
          <w:ilvl w:val="0"/>
          <w:numId w:val="41"/>
        </w:numPr>
      </w:pPr>
      <w:r w:rsidRPr="00522C79">
        <w:t xml:space="preserve">IP 93812, </w:t>
      </w:r>
      <w:r w:rsidR="00C94919">
        <w:t>“</w:t>
      </w:r>
      <w:r w:rsidRPr="00522C79">
        <w:t>Special Inspections</w:t>
      </w:r>
      <w:r w:rsidR="00430CD6">
        <w:t>”</w:t>
      </w:r>
    </w:p>
    <w:p w14:paraId="3385FD6F" w14:textId="476417D4" w:rsidR="00D46197" w:rsidRPr="00522C79" w:rsidRDefault="00D46197" w:rsidP="004022F1">
      <w:pPr>
        <w:pStyle w:val="BodyText"/>
        <w:numPr>
          <w:ilvl w:val="0"/>
          <w:numId w:val="41"/>
        </w:numPr>
      </w:pPr>
      <w:r w:rsidRPr="00522C79">
        <w:t xml:space="preserve">NUREG-1303, </w:t>
      </w:r>
      <w:r w:rsidR="00C94919">
        <w:t>“</w:t>
      </w:r>
      <w:r w:rsidRPr="00522C79">
        <w:t>Incident Investigation Manual</w:t>
      </w:r>
      <w:r w:rsidR="00430CD6">
        <w:t>”</w:t>
      </w:r>
    </w:p>
    <w:p w14:paraId="796CDF92" w14:textId="796F3B93" w:rsidR="00D46197" w:rsidRPr="00522C79" w:rsidRDefault="00E11361" w:rsidP="004022F1">
      <w:pPr>
        <w:pStyle w:val="BodyText"/>
        <w:numPr>
          <w:ilvl w:val="0"/>
          <w:numId w:val="41"/>
        </w:numPr>
      </w:pPr>
      <w:r>
        <w:t>“</w:t>
      </w:r>
      <w:ins w:id="72" w:author="Author">
        <w:r w:rsidR="009B0CE3">
          <w:t>Integrated Risk-Informed Decision-Making P</w:t>
        </w:r>
        <w:r w:rsidR="0088481B">
          <w:t xml:space="preserve">rocess </w:t>
        </w:r>
        <w:r w:rsidR="009B0CE3">
          <w:t>for Emergent Issues</w:t>
        </w:r>
      </w:ins>
      <w:r w:rsidR="00430CD6">
        <w:t>”</w:t>
      </w:r>
    </w:p>
    <w:p w14:paraId="60C9E6B6" w14:textId="2EF3DC69" w:rsidR="00D46197" w:rsidRPr="00522C79" w:rsidRDefault="008B6B94" w:rsidP="008B6B94">
      <w:pPr>
        <w:pStyle w:val="BoxBodytext3"/>
      </w:pPr>
      <w:r w:rsidRPr="008B6B94">
        <w:t>NOTE: This activity must be completed before beginning the OJT on MD 8.3 Requirements.</w:t>
      </w:r>
    </w:p>
    <w:p w14:paraId="2160AB84" w14:textId="77777777" w:rsidR="00C47FD8" w:rsidRDefault="00C47FD8" w:rsidP="008B6B94">
      <w:pPr>
        <w:pStyle w:val="JOURNALHeading2"/>
      </w:pPr>
      <w:r>
        <w:t>EVALUATION CRITERIA:</w:t>
      </w:r>
    </w:p>
    <w:p w14:paraId="31785A7E" w14:textId="17BFEED9" w:rsidR="00D46197" w:rsidRPr="003C77B4" w:rsidRDefault="00D46197" w:rsidP="008B6B94">
      <w:pPr>
        <w:pStyle w:val="BodyText"/>
      </w:pPr>
      <w:r w:rsidRPr="003C77B4">
        <w:t>At the completion of this activity, you should be able to:</w:t>
      </w:r>
    </w:p>
    <w:p w14:paraId="02DF7767" w14:textId="77777777" w:rsidR="00D46197" w:rsidRPr="00522C79" w:rsidRDefault="00D46197" w:rsidP="004022F1">
      <w:pPr>
        <w:pStyle w:val="BodyText"/>
        <w:numPr>
          <w:ilvl w:val="0"/>
          <w:numId w:val="42"/>
        </w:numPr>
      </w:pPr>
      <w:r w:rsidRPr="00522C79">
        <w:t>Locate the current guidance on the NRC</w:t>
      </w:r>
      <w:r w:rsidR="00412D2C">
        <w:t>’</w:t>
      </w:r>
      <w:r w:rsidRPr="00522C79">
        <w:t>s Incident Investigation Program.</w:t>
      </w:r>
    </w:p>
    <w:p w14:paraId="2524FE7E" w14:textId="77777777" w:rsidR="00D46197" w:rsidRPr="00522C79" w:rsidRDefault="00D46197" w:rsidP="004022F1">
      <w:pPr>
        <w:pStyle w:val="BodyText"/>
        <w:numPr>
          <w:ilvl w:val="0"/>
          <w:numId w:val="42"/>
        </w:numPr>
      </w:pPr>
      <w:r w:rsidRPr="00522C79">
        <w:t>Describe what constitutes a significant operational event.</w:t>
      </w:r>
    </w:p>
    <w:p w14:paraId="2192542C" w14:textId="77777777" w:rsidR="00D46197" w:rsidRPr="00522C79" w:rsidRDefault="00D46197" w:rsidP="004022F1">
      <w:pPr>
        <w:pStyle w:val="BodyText"/>
        <w:numPr>
          <w:ilvl w:val="0"/>
          <w:numId w:val="42"/>
        </w:numPr>
      </w:pPr>
      <w:r w:rsidRPr="00522C79">
        <w:t>Discuss the deterministic criteria that significant operational events are evaluated against.</w:t>
      </w:r>
    </w:p>
    <w:p w14:paraId="632F99BB" w14:textId="77777777" w:rsidR="00D46197" w:rsidRPr="00522C79" w:rsidRDefault="00D46197" w:rsidP="004022F1">
      <w:pPr>
        <w:pStyle w:val="BodyText"/>
        <w:numPr>
          <w:ilvl w:val="0"/>
          <w:numId w:val="42"/>
        </w:numPr>
      </w:pPr>
      <w:r w:rsidRPr="00522C79">
        <w:lastRenderedPageBreak/>
        <w:t>Discuss the risk metrics used in the evaluation of significant operational events, including significant unplanned degraded conditions.</w:t>
      </w:r>
    </w:p>
    <w:p w14:paraId="3546838B" w14:textId="77777777" w:rsidR="00D46197" w:rsidRPr="00522C79" w:rsidRDefault="00D46197" w:rsidP="004022F1">
      <w:pPr>
        <w:pStyle w:val="BodyText"/>
        <w:numPr>
          <w:ilvl w:val="0"/>
          <w:numId w:val="42"/>
        </w:numPr>
      </w:pPr>
      <w:r w:rsidRPr="00522C79">
        <w:t>Discuss how plant configuration is accounted for during the evaluation of significant operational events, including significant unplanned degraded conditions.</w:t>
      </w:r>
    </w:p>
    <w:p w14:paraId="13F0806E" w14:textId="77777777" w:rsidR="00D46197" w:rsidRPr="00522C79" w:rsidRDefault="00D46197" w:rsidP="004022F1">
      <w:pPr>
        <w:pStyle w:val="BodyText"/>
        <w:numPr>
          <w:ilvl w:val="0"/>
          <w:numId w:val="42"/>
        </w:numPr>
      </w:pPr>
      <w:r w:rsidRPr="00522C79">
        <w:t>Describe the levels of investigatory response and discuss the circumstances under which each is appropriate.</w:t>
      </w:r>
    </w:p>
    <w:p w14:paraId="02BB91FC" w14:textId="77777777" w:rsidR="00C47FD8" w:rsidRDefault="00C47FD8" w:rsidP="00815064">
      <w:pPr>
        <w:pStyle w:val="JOURNALHeading2"/>
        <w:rPr>
          <w:bCs w:val="0"/>
        </w:rPr>
      </w:pPr>
      <w:r w:rsidRPr="00815064">
        <w:t>TASKS</w:t>
      </w:r>
      <w:r>
        <w:rPr>
          <w:bCs w:val="0"/>
        </w:rPr>
        <w:t>:</w:t>
      </w:r>
    </w:p>
    <w:p w14:paraId="00176C96" w14:textId="43C696EC" w:rsidR="00D46197" w:rsidRPr="003C77B4" w:rsidRDefault="00D46197" w:rsidP="004022F1">
      <w:pPr>
        <w:pStyle w:val="BodyText"/>
        <w:numPr>
          <w:ilvl w:val="0"/>
          <w:numId w:val="43"/>
        </w:numPr>
      </w:pPr>
      <w:r w:rsidRPr="003C77B4">
        <w:t>Review the references and develop a sufficient understanding of the Incident Investigation Process to fulfill the evaluation criteria.</w:t>
      </w:r>
    </w:p>
    <w:p w14:paraId="22C10A02" w14:textId="101592D7" w:rsidR="00D46197" w:rsidRPr="003C77B4" w:rsidRDefault="00D46197" w:rsidP="004022F1">
      <w:pPr>
        <w:pStyle w:val="BodyText"/>
        <w:numPr>
          <w:ilvl w:val="0"/>
          <w:numId w:val="43"/>
        </w:numPr>
      </w:pPr>
      <w:r w:rsidRPr="003C77B4">
        <w:t xml:space="preserve">Meet with a qualified SRA to discuss any questions that you have </w:t>
      </w:r>
      <w:proofErr w:type="gramStart"/>
      <w:r w:rsidRPr="003C77B4">
        <w:t>as a result of</w:t>
      </w:r>
      <w:proofErr w:type="gramEnd"/>
      <w:r w:rsidRPr="003C77B4">
        <w:t xml:space="preserve"> this activity and demonstrate that you can meet the evaluation criteria listed above.</w:t>
      </w:r>
    </w:p>
    <w:p w14:paraId="23445998" w14:textId="77777777" w:rsidR="00D46197" w:rsidRPr="00522C79" w:rsidRDefault="00D46197" w:rsidP="00815064">
      <w:pPr>
        <w:pStyle w:val="JOURNALHeading2"/>
      </w:pPr>
      <w:r w:rsidRPr="003C77B4">
        <w:t>DOCUMENTATION:</w:t>
      </w:r>
      <w:r w:rsidRPr="003C77B4">
        <w:tab/>
        <w:t>Senior</w:t>
      </w:r>
      <w:r w:rsidRPr="00522C79">
        <w:t xml:space="preserve"> Reactor Analyst Qualification Signature Card, Item ISA-SRA-8</w:t>
      </w:r>
    </w:p>
    <w:p w14:paraId="7A5119CE" w14:textId="1F17B532" w:rsidR="00D46197" w:rsidRPr="003C77B4" w:rsidRDefault="00D46197" w:rsidP="00AD54A6">
      <w:pPr>
        <w:pStyle w:val="JournalTOPIC"/>
      </w:pPr>
      <w:bookmarkStart w:id="73" w:name="_Toc130999075"/>
      <w:r w:rsidRPr="003C77B4">
        <w:lastRenderedPageBreak/>
        <w:t>(ISA-SRA-9)</w:t>
      </w:r>
      <w:r w:rsidR="00540E65" w:rsidRPr="003C77B4">
        <w:t xml:space="preserve"> </w:t>
      </w:r>
      <w:r w:rsidRPr="003C77B4">
        <w:t xml:space="preserve">Understanding the Development of </w:t>
      </w:r>
      <w:r w:rsidR="00163DDB">
        <w:br/>
      </w:r>
      <w:r w:rsidRPr="003C77B4">
        <w:t>A</w:t>
      </w:r>
      <w:ins w:id="74" w:author="Author">
        <w:r w:rsidR="00835B14">
          <w:t>ccident Sequence Precursor (ASP)</w:t>
        </w:r>
      </w:ins>
      <w:r w:rsidRPr="003C77B4">
        <w:t xml:space="preserve"> Results</w:t>
      </w:r>
      <w:bookmarkEnd w:id="73"/>
    </w:p>
    <w:p w14:paraId="70079E54" w14:textId="77777777" w:rsidR="00317A49" w:rsidRDefault="00317A49" w:rsidP="00815064">
      <w:pPr>
        <w:pStyle w:val="JOURNALHeading2"/>
      </w:pPr>
      <w:r>
        <w:t>PURPOSE:</w:t>
      </w:r>
    </w:p>
    <w:p w14:paraId="095A4213" w14:textId="63865EF0" w:rsidR="00D46197" w:rsidRPr="003C77B4" w:rsidRDefault="00D46197" w:rsidP="00163DDB">
      <w:pPr>
        <w:pStyle w:val="BodyText"/>
      </w:pPr>
      <w:r w:rsidRPr="003C77B4">
        <w:t>Understanding and explaining the differences in risk assessments of the same event by different programs is one of the challenges you will face as an SRA. This activity will introduce you to the ASP program, one of the primary risk evaluation programs in the NRC.</w:t>
      </w:r>
    </w:p>
    <w:p w14:paraId="2E3DBE48" w14:textId="444D8A55" w:rsidR="00D46197" w:rsidRPr="003C77B4" w:rsidRDefault="00D46197" w:rsidP="00163DDB">
      <w:pPr>
        <w:pStyle w:val="JOURNALHeading2"/>
      </w:pPr>
      <w:r w:rsidRPr="003C77B4">
        <w:t>COMPETENCY</w:t>
      </w:r>
      <w:r w:rsidR="00163DDB">
        <w:t xml:space="preserve"> </w:t>
      </w:r>
      <w:r w:rsidRPr="003C77B4">
        <w:t>AREAS:</w:t>
      </w:r>
      <w:r w:rsidRPr="003C77B4">
        <w:tab/>
        <w:t>TECHNICAL AREA EXPERTISE</w:t>
      </w:r>
      <w:r w:rsidR="00163DDB">
        <w:br/>
      </w:r>
      <w:r w:rsidRPr="003C77B4">
        <w:t>INSPECTION</w:t>
      </w:r>
    </w:p>
    <w:p w14:paraId="3DAB584F" w14:textId="76D372ED" w:rsidR="00D46197" w:rsidRPr="003C77B4" w:rsidRDefault="00317A49" w:rsidP="00815064">
      <w:pPr>
        <w:pStyle w:val="JOURNALHeading2"/>
      </w:pPr>
      <w:r>
        <w:rPr>
          <w:bCs w:val="0"/>
        </w:rPr>
        <w:t>LEVEL OF EFFORT:</w:t>
      </w:r>
      <w:r w:rsidR="00D46197" w:rsidRPr="003C77B4">
        <w:tab/>
        <w:t>8 hours</w:t>
      </w:r>
    </w:p>
    <w:p w14:paraId="1283A368" w14:textId="77777777" w:rsidR="00317A49" w:rsidRDefault="00317A49" w:rsidP="00815064">
      <w:pPr>
        <w:pStyle w:val="JOURNALHeading2"/>
      </w:pPr>
      <w:r>
        <w:t>REFERENCES:</w:t>
      </w:r>
    </w:p>
    <w:p w14:paraId="008D8785" w14:textId="00ACD39E" w:rsidR="0023356E" w:rsidRPr="00774831" w:rsidRDefault="0023356E" w:rsidP="004022F1">
      <w:pPr>
        <w:pStyle w:val="BodyText"/>
        <w:numPr>
          <w:ilvl w:val="0"/>
          <w:numId w:val="44"/>
        </w:numPr>
        <w:rPr>
          <w:color w:val="000000" w:themeColor="text1"/>
        </w:rPr>
      </w:pPr>
      <w:r w:rsidRPr="00DB71C7">
        <w:t xml:space="preserve">Accident Sequence Precursor Program Summary Description, </w:t>
      </w:r>
      <w:r w:rsidR="00BB05FB">
        <w:t>r</w:t>
      </w:r>
      <w:r w:rsidRPr="00DB71C7">
        <w:t>evision 1 dated February</w:t>
      </w:r>
      <w:r w:rsidR="00BB05FB">
        <w:t> </w:t>
      </w:r>
      <w:r w:rsidRPr="00DB71C7">
        <w:t>2020 (ML20049G020).</w:t>
      </w:r>
    </w:p>
    <w:p w14:paraId="5094B81B" w14:textId="4ADF859C" w:rsidR="0023356E" w:rsidRPr="00774831" w:rsidRDefault="000E7236" w:rsidP="004022F1">
      <w:pPr>
        <w:pStyle w:val="BodyText"/>
        <w:numPr>
          <w:ilvl w:val="0"/>
          <w:numId w:val="44"/>
        </w:numPr>
        <w:rPr>
          <w:color w:val="000000" w:themeColor="text1"/>
        </w:rPr>
      </w:pPr>
      <w:r w:rsidRPr="00774831">
        <w:rPr>
          <w:color w:val="000000" w:themeColor="text1"/>
        </w:rPr>
        <w:t xml:space="preserve">H.B. </w:t>
      </w:r>
      <w:r w:rsidR="006B625A" w:rsidRPr="00774831">
        <w:rPr>
          <w:color w:val="000000" w:themeColor="text1"/>
        </w:rPr>
        <w:t xml:space="preserve">Robinson 2010 event </w:t>
      </w:r>
      <w:r w:rsidR="008675E3" w:rsidRPr="00774831">
        <w:rPr>
          <w:color w:val="000000" w:themeColor="text1"/>
        </w:rPr>
        <w:t xml:space="preserve">available at </w:t>
      </w:r>
      <w:hyperlink r:id="rId17" w:history="1">
        <w:r w:rsidR="008675E3" w:rsidRPr="00774831">
          <w:rPr>
            <w:rStyle w:val="Hyperlink"/>
            <w:color w:val="000000" w:themeColor="text1"/>
          </w:rPr>
          <w:t>http://www.nrc.gov/docs/ML1124/ML112411359.pdf</w:t>
        </w:r>
      </w:hyperlink>
    </w:p>
    <w:p w14:paraId="731F4E78" w14:textId="56B83EC3" w:rsidR="0023356E" w:rsidRPr="00774831" w:rsidRDefault="0023356E" w:rsidP="004022F1">
      <w:pPr>
        <w:pStyle w:val="BodyText"/>
        <w:numPr>
          <w:ilvl w:val="0"/>
          <w:numId w:val="44"/>
        </w:numPr>
        <w:rPr>
          <w:color w:val="000000" w:themeColor="text1"/>
        </w:rPr>
      </w:pPr>
      <w:r w:rsidRPr="00774831">
        <w:rPr>
          <w:color w:val="000000" w:themeColor="text1"/>
        </w:rPr>
        <w:t>Response to SRM - M020319, dated 4/1/2002, Briefing on Office of Nuclear Regulatory Research Programs, Performance, and Plans. (ML022050474)</w:t>
      </w:r>
    </w:p>
    <w:p w14:paraId="43C91308" w14:textId="77777777" w:rsidR="00C47FD8" w:rsidRDefault="00C47FD8" w:rsidP="00815064">
      <w:pPr>
        <w:pStyle w:val="JOURNALHeading2"/>
        <w:rPr>
          <w:bCs w:val="0"/>
        </w:rPr>
      </w:pPr>
      <w:r w:rsidRPr="00815064">
        <w:t>EVALUATION</w:t>
      </w:r>
      <w:r>
        <w:rPr>
          <w:bCs w:val="0"/>
        </w:rPr>
        <w:t xml:space="preserve"> CRITERIA:</w:t>
      </w:r>
    </w:p>
    <w:p w14:paraId="72DE370D" w14:textId="6D113672" w:rsidR="0023356E" w:rsidRPr="003C77B4" w:rsidRDefault="0023356E" w:rsidP="00294008">
      <w:pPr>
        <w:pStyle w:val="BodyText"/>
      </w:pPr>
      <w:r w:rsidRPr="003C77B4">
        <w:t>At the completion of this activity, you should be able to:</w:t>
      </w:r>
    </w:p>
    <w:p w14:paraId="6B825E2D" w14:textId="77777777" w:rsidR="0023356E" w:rsidRPr="00294008" w:rsidRDefault="0023356E" w:rsidP="004022F1">
      <w:pPr>
        <w:pStyle w:val="BodyText"/>
        <w:numPr>
          <w:ilvl w:val="0"/>
          <w:numId w:val="45"/>
        </w:numPr>
        <w:rPr>
          <w:color w:val="000000" w:themeColor="text1"/>
        </w:rPr>
      </w:pPr>
      <w:r w:rsidRPr="00294008">
        <w:rPr>
          <w:color w:val="000000" w:themeColor="text1"/>
        </w:rPr>
        <w:t>Describe the purpose of the ASP program and explain how it differs from the SDP.</w:t>
      </w:r>
    </w:p>
    <w:p w14:paraId="274FC8E9" w14:textId="77777777" w:rsidR="0023356E" w:rsidRPr="00294008" w:rsidRDefault="0023356E" w:rsidP="004022F1">
      <w:pPr>
        <w:pStyle w:val="BodyText"/>
        <w:numPr>
          <w:ilvl w:val="0"/>
          <w:numId w:val="45"/>
        </w:numPr>
        <w:rPr>
          <w:color w:val="000000" w:themeColor="text1"/>
        </w:rPr>
      </w:pPr>
      <w:r w:rsidRPr="00294008">
        <w:rPr>
          <w:color w:val="000000" w:themeColor="text1"/>
        </w:rPr>
        <w:t>Describe the content and format of an ASP report.</w:t>
      </w:r>
    </w:p>
    <w:p w14:paraId="0A7F7508" w14:textId="77777777" w:rsidR="0023356E" w:rsidRPr="003C77B4" w:rsidRDefault="0023356E" w:rsidP="004022F1">
      <w:pPr>
        <w:pStyle w:val="BodyText"/>
        <w:numPr>
          <w:ilvl w:val="0"/>
          <w:numId w:val="45"/>
        </w:numPr>
      </w:pPr>
      <w:r w:rsidRPr="00294008">
        <w:rPr>
          <w:color w:val="000000" w:themeColor="text1"/>
        </w:rPr>
        <w:t xml:space="preserve">State </w:t>
      </w:r>
      <w:r w:rsidRPr="003C77B4">
        <w:t>the primary differences between ASP and SDP.</w:t>
      </w:r>
    </w:p>
    <w:p w14:paraId="4E388BDB" w14:textId="77777777" w:rsidR="00C47FD8" w:rsidRDefault="00C47FD8" w:rsidP="00815064">
      <w:pPr>
        <w:pStyle w:val="JOURNALHeading2"/>
        <w:rPr>
          <w:bCs w:val="0"/>
        </w:rPr>
      </w:pPr>
      <w:r w:rsidRPr="00815064">
        <w:t>TASKS</w:t>
      </w:r>
      <w:r>
        <w:rPr>
          <w:bCs w:val="0"/>
        </w:rPr>
        <w:t>:</w:t>
      </w:r>
    </w:p>
    <w:p w14:paraId="20755B26" w14:textId="1FF7CDC4" w:rsidR="0023356E" w:rsidRPr="00522C79" w:rsidRDefault="0023356E" w:rsidP="004022F1">
      <w:pPr>
        <w:pStyle w:val="BodyText"/>
        <w:numPr>
          <w:ilvl w:val="0"/>
          <w:numId w:val="46"/>
        </w:numPr>
      </w:pPr>
      <w:r w:rsidRPr="00522C79">
        <w:t>Review reference one above and compare the ASP process to the SDP process.</w:t>
      </w:r>
    </w:p>
    <w:p w14:paraId="330EC932" w14:textId="10765614" w:rsidR="0023356E" w:rsidRPr="00522C79" w:rsidRDefault="0023356E" w:rsidP="004022F1">
      <w:pPr>
        <w:pStyle w:val="BodyText"/>
        <w:numPr>
          <w:ilvl w:val="0"/>
          <w:numId w:val="46"/>
        </w:numPr>
      </w:pPr>
      <w:r w:rsidRPr="00522C79">
        <w:t xml:space="preserve">Select an appropriate ASP report </w:t>
      </w:r>
      <w:r w:rsidR="009D7816" w:rsidRPr="00522C79">
        <w:t>and perform the review process described in reference one. The student should be familiar with all sections of the ASP report.</w:t>
      </w:r>
      <w:r w:rsidR="009D7816">
        <w:t xml:space="preserve"> A recommended event </w:t>
      </w:r>
      <w:r w:rsidR="00582903">
        <w:t>is</w:t>
      </w:r>
      <w:r w:rsidR="00294008">
        <w:t xml:space="preserve"> </w:t>
      </w:r>
      <w:r w:rsidR="004174B3">
        <w:t xml:space="preserve">the event listed in </w:t>
      </w:r>
      <w:r w:rsidR="003C236B">
        <w:t>reference two</w:t>
      </w:r>
      <w:r w:rsidR="000E7236">
        <w:t>.</w:t>
      </w:r>
    </w:p>
    <w:p w14:paraId="6F98947D" w14:textId="01316AFC" w:rsidR="0023356E" w:rsidRPr="00522C79" w:rsidRDefault="0023356E" w:rsidP="004022F1">
      <w:pPr>
        <w:pStyle w:val="BodyText"/>
        <w:numPr>
          <w:ilvl w:val="0"/>
          <w:numId w:val="46"/>
        </w:numPr>
      </w:pPr>
      <w:r w:rsidRPr="00522C79">
        <w:t xml:space="preserve">Meet with </w:t>
      </w:r>
      <w:r>
        <w:t xml:space="preserve">an ASP </w:t>
      </w:r>
      <w:r w:rsidRPr="00522C79">
        <w:t xml:space="preserve">analyst in the </w:t>
      </w:r>
      <w:r>
        <w:t>Performance and Reliability</w:t>
      </w:r>
      <w:r w:rsidRPr="00522C79">
        <w:t xml:space="preserve"> Branch/RES to discuss the ASP </w:t>
      </w:r>
      <w:ins w:id="75" w:author="Author">
        <w:r w:rsidR="00835B14">
          <w:t>Program</w:t>
        </w:r>
      </w:ins>
      <w:r w:rsidRPr="00522C79">
        <w:t>. Focus the discussion on how ASP analyses are performed and their purpose.</w:t>
      </w:r>
    </w:p>
    <w:p w14:paraId="38CE8DF9" w14:textId="01A1B8A9" w:rsidR="00D46197" w:rsidRPr="00522C79" w:rsidRDefault="00D46197" w:rsidP="004022F1">
      <w:pPr>
        <w:pStyle w:val="BodyText"/>
        <w:numPr>
          <w:ilvl w:val="0"/>
          <w:numId w:val="46"/>
        </w:numPr>
      </w:pPr>
      <w:r w:rsidRPr="00522C79">
        <w:lastRenderedPageBreak/>
        <w:t xml:space="preserve">Meet with a qualified SRA to discuss any questions that you have </w:t>
      </w:r>
      <w:proofErr w:type="gramStart"/>
      <w:r w:rsidRPr="00522C79">
        <w:t>as a result of</w:t>
      </w:r>
      <w:proofErr w:type="gramEnd"/>
      <w:r w:rsidRPr="00522C79">
        <w:t xml:space="preserve"> this activity and demonstrate that you can meet the evaluation criteria listed above.</w:t>
      </w:r>
    </w:p>
    <w:p w14:paraId="35E239AD" w14:textId="77777777" w:rsidR="00D46197" w:rsidRPr="00522C79" w:rsidRDefault="00D46197" w:rsidP="00815064">
      <w:pPr>
        <w:pStyle w:val="JOURNALHeading2"/>
      </w:pPr>
      <w:r w:rsidRPr="003C77B4">
        <w:t>DOCUMENTATION:</w:t>
      </w:r>
      <w:r w:rsidRPr="003C77B4">
        <w:tab/>
        <w:t>Senior</w:t>
      </w:r>
      <w:r w:rsidRPr="00522C79">
        <w:t xml:space="preserve"> Reactor Analyst Qualification Signature Card, Item ISA-SRA-9</w:t>
      </w:r>
    </w:p>
    <w:p w14:paraId="190AA93B" w14:textId="23AFCE89" w:rsidR="00D46197" w:rsidRPr="003C77B4" w:rsidRDefault="00D46197" w:rsidP="00AD54A6">
      <w:pPr>
        <w:pStyle w:val="JournalTOPIC"/>
      </w:pPr>
      <w:bookmarkStart w:id="76" w:name="_Toc130999076"/>
      <w:r w:rsidRPr="003C77B4">
        <w:lastRenderedPageBreak/>
        <w:t>(ISA-SRA-10) The Role of the SRA in the NOED Process</w:t>
      </w:r>
      <w:bookmarkEnd w:id="76"/>
    </w:p>
    <w:p w14:paraId="3630C466" w14:textId="77777777" w:rsidR="00317A49" w:rsidRDefault="00317A49" w:rsidP="00815064">
      <w:pPr>
        <w:pStyle w:val="JOURNALHeading2"/>
      </w:pPr>
      <w:r>
        <w:t>PURPOSE:</w:t>
      </w:r>
    </w:p>
    <w:p w14:paraId="44940474" w14:textId="39574A33" w:rsidR="00D46197" w:rsidRPr="003C77B4" w:rsidRDefault="00D46197" w:rsidP="00460242">
      <w:pPr>
        <w:pStyle w:val="BodyText"/>
      </w:pPr>
      <w:r w:rsidRPr="003C77B4">
        <w:t>This activity will introduce you to the role of the SRA in the NOED process. Integral to the NOED is a requirement for the licensee to provide at least a qualitative risk assessment that demonstrates that the NOED does not involve any net increase in radiological risk.</w:t>
      </w:r>
    </w:p>
    <w:p w14:paraId="7F971FD9" w14:textId="5591A8D5" w:rsidR="00D46197" w:rsidRPr="003C77B4" w:rsidRDefault="00D46197" w:rsidP="00476C92">
      <w:pPr>
        <w:pStyle w:val="JOURNALHeading2"/>
      </w:pPr>
      <w:r w:rsidRPr="003C77B4">
        <w:t>COMPETENCY</w:t>
      </w:r>
      <w:r w:rsidR="00476C92">
        <w:t xml:space="preserve"> </w:t>
      </w:r>
      <w:r w:rsidRPr="003C77B4">
        <w:t>AREAS:</w:t>
      </w:r>
      <w:r w:rsidRPr="003C77B4">
        <w:tab/>
        <w:t>TECHNICAL AREA EXPERTISE</w:t>
      </w:r>
      <w:r w:rsidR="00476C92">
        <w:br/>
      </w:r>
      <w:r w:rsidRPr="003C77B4">
        <w:t>INSPECTION</w:t>
      </w:r>
    </w:p>
    <w:p w14:paraId="35D784D9" w14:textId="2DED79AD" w:rsidR="00D46197" w:rsidRPr="003C77B4" w:rsidRDefault="00317A49" w:rsidP="00815064">
      <w:pPr>
        <w:pStyle w:val="JOURNALHeading2"/>
      </w:pPr>
      <w:r w:rsidRPr="00815064">
        <w:t>LEVEL</w:t>
      </w:r>
      <w:r>
        <w:rPr>
          <w:bCs w:val="0"/>
        </w:rPr>
        <w:t xml:space="preserve"> OF EFFORT:</w:t>
      </w:r>
      <w:r w:rsidR="00D46197" w:rsidRPr="003C77B4">
        <w:tab/>
        <w:t>16 hours</w:t>
      </w:r>
    </w:p>
    <w:p w14:paraId="484C27CA" w14:textId="77777777" w:rsidR="00317A49" w:rsidRDefault="00317A49" w:rsidP="00815064">
      <w:pPr>
        <w:pStyle w:val="JOURNALHeading2"/>
      </w:pPr>
      <w:r>
        <w:t>REFERENCES:</w:t>
      </w:r>
    </w:p>
    <w:p w14:paraId="15576120" w14:textId="791434F9" w:rsidR="00D46197" w:rsidRPr="00522C79" w:rsidRDefault="00D46197" w:rsidP="004022F1">
      <w:pPr>
        <w:pStyle w:val="BodyText"/>
        <w:numPr>
          <w:ilvl w:val="0"/>
          <w:numId w:val="47"/>
        </w:numPr>
      </w:pPr>
      <w:r w:rsidRPr="00522C79">
        <w:t xml:space="preserve">NRC </w:t>
      </w:r>
      <w:r w:rsidR="00326D0C">
        <w:t xml:space="preserve">Enforcement Manual </w:t>
      </w:r>
      <w:r w:rsidR="00845F5F">
        <w:t>Appendix F, Notices of Enforcement Discretion</w:t>
      </w:r>
    </w:p>
    <w:p w14:paraId="2D3BBA95" w14:textId="1A150396" w:rsidR="00D46197" w:rsidRPr="00522C79" w:rsidRDefault="00D46197" w:rsidP="004022F1">
      <w:pPr>
        <w:pStyle w:val="BodyText"/>
        <w:numPr>
          <w:ilvl w:val="0"/>
          <w:numId w:val="47"/>
        </w:numPr>
      </w:pPr>
      <w:r w:rsidRPr="00522C79">
        <w:t xml:space="preserve">Regulatory Information Summary 2005-01, </w:t>
      </w:r>
      <w:r w:rsidR="00E26A7D">
        <w:t>“</w:t>
      </w:r>
      <w:r w:rsidRPr="00522C79">
        <w:t>Changes to Notice of Enforcement Discretion (NOED) Process and Staff Guidance</w:t>
      </w:r>
      <w:r w:rsidR="00430CD6">
        <w:t>”</w:t>
      </w:r>
    </w:p>
    <w:p w14:paraId="1148E57E" w14:textId="0B3876A6" w:rsidR="00D46197" w:rsidRPr="00522C79" w:rsidRDefault="00D46197" w:rsidP="004022F1">
      <w:pPr>
        <w:pStyle w:val="BodyText"/>
        <w:numPr>
          <w:ilvl w:val="0"/>
          <w:numId w:val="47"/>
        </w:numPr>
      </w:pPr>
      <w:r w:rsidRPr="00522C79">
        <w:t>R</w:t>
      </w:r>
      <w:r w:rsidR="00A23477">
        <w:t>G</w:t>
      </w:r>
      <w:r w:rsidRPr="00522C79">
        <w:t xml:space="preserve"> 1.174, </w:t>
      </w:r>
      <w:r w:rsidR="00E26A7D">
        <w:t>“</w:t>
      </w:r>
      <w:r w:rsidRPr="00522C79">
        <w:t>An Approach for Using Probabilistic Risk Assessment in Risk</w:t>
      </w:r>
      <w:r w:rsidRPr="00522C79">
        <w:noBreakHyphen/>
        <w:t>informed Decisions on Plant</w:t>
      </w:r>
      <w:r w:rsidRPr="00522C79">
        <w:noBreakHyphen/>
        <w:t>Specific Changes to the Licensing Basis</w:t>
      </w:r>
      <w:r w:rsidR="00430CD6">
        <w:t>”</w:t>
      </w:r>
    </w:p>
    <w:p w14:paraId="674770E6" w14:textId="3803BF04" w:rsidR="00D46197" w:rsidRPr="00522C79" w:rsidRDefault="00D46197" w:rsidP="004022F1">
      <w:pPr>
        <w:pStyle w:val="BodyText"/>
        <w:numPr>
          <w:ilvl w:val="0"/>
          <w:numId w:val="47"/>
        </w:numPr>
      </w:pPr>
      <w:r w:rsidRPr="00522C79">
        <w:t>R</w:t>
      </w:r>
      <w:r w:rsidR="00A23477">
        <w:t>G</w:t>
      </w:r>
      <w:r w:rsidRPr="00522C79">
        <w:t xml:space="preserve"> 1.177, </w:t>
      </w:r>
      <w:r w:rsidR="00E26A7D">
        <w:t>“</w:t>
      </w:r>
      <w:r w:rsidRPr="00522C79">
        <w:t>An Approach for Plant-Specific, Risk-Informed Decision Making: Technical Specifications</w:t>
      </w:r>
      <w:r w:rsidR="00430CD6">
        <w:t>”</w:t>
      </w:r>
    </w:p>
    <w:p w14:paraId="686F3676" w14:textId="3B2F2D7C" w:rsidR="00D46197" w:rsidRPr="00522C79" w:rsidRDefault="00D46197" w:rsidP="004022F1">
      <w:pPr>
        <w:pStyle w:val="BodyText"/>
        <w:numPr>
          <w:ilvl w:val="0"/>
          <w:numId w:val="47"/>
        </w:numPr>
      </w:pPr>
      <w:r w:rsidRPr="00522C79">
        <w:t>NUMARC 93</w:t>
      </w:r>
      <w:r w:rsidRPr="00522C79">
        <w:noBreakHyphen/>
        <w:t xml:space="preserve">01, Revision </w:t>
      </w:r>
      <w:r w:rsidR="001F5E1E" w:rsidRPr="00522C79">
        <w:t>4</w:t>
      </w:r>
      <w:r w:rsidR="003077E7">
        <w:t>f</w:t>
      </w:r>
      <w:r w:rsidRPr="00522C79">
        <w:t xml:space="preserve">, </w:t>
      </w:r>
      <w:r w:rsidR="00E26A7D">
        <w:t>“</w:t>
      </w:r>
      <w:r w:rsidRPr="00522C79">
        <w:t>Industry Guideline for Monitoring the Effectiveness of Maintenance at Nuclear Power Plants</w:t>
      </w:r>
      <w:r w:rsidR="001F5E1E" w:rsidRPr="00522C79">
        <w:t>, April 20</w:t>
      </w:r>
      <w:r w:rsidR="006D0804">
        <w:t>18</w:t>
      </w:r>
      <w:r w:rsidR="00430CD6">
        <w:t>”</w:t>
      </w:r>
    </w:p>
    <w:p w14:paraId="655354BF" w14:textId="30FC95C9" w:rsidR="00D46197" w:rsidRPr="00522C79" w:rsidRDefault="00D46197" w:rsidP="004022F1">
      <w:pPr>
        <w:pStyle w:val="BodyText"/>
        <w:numPr>
          <w:ilvl w:val="0"/>
          <w:numId w:val="47"/>
        </w:numPr>
      </w:pPr>
      <w:r w:rsidRPr="00522C79">
        <w:t xml:space="preserve">Memorandum to Hubert </w:t>
      </w:r>
      <w:proofErr w:type="spellStart"/>
      <w:r w:rsidRPr="00522C79">
        <w:t>Berkow</w:t>
      </w:r>
      <w:proofErr w:type="spellEnd"/>
      <w:r w:rsidRPr="00522C79">
        <w:t xml:space="preserve">, dated 7/18/2005, </w:t>
      </w:r>
      <w:r w:rsidR="00E26A7D">
        <w:t>“</w:t>
      </w:r>
      <w:r w:rsidRPr="00522C79">
        <w:t>Independent Assessment of Brunswick NOED 05-2-001 (ML051800286).</w:t>
      </w:r>
    </w:p>
    <w:p w14:paraId="63A6C80C" w14:textId="64C64E02" w:rsidR="00D46197" w:rsidRPr="00522C79" w:rsidRDefault="00476C92" w:rsidP="00476C92">
      <w:pPr>
        <w:pStyle w:val="BoxBodytext3"/>
      </w:pPr>
      <w:r w:rsidRPr="00476C92">
        <w:t>NOTE: You must complete this activity before beginning the OJT on NOEDs.</w:t>
      </w:r>
    </w:p>
    <w:p w14:paraId="12CEE53A" w14:textId="77777777" w:rsidR="00C47FD8" w:rsidRDefault="00C47FD8" w:rsidP="00815064">
      <w:pPr>
        <w:pStyle w:val="JOURNALHeading2"/>
        <w:rPr>
          <w:bCs w:val="0"/>
        </w:rPr>
      </w:pPr>
      <w:r w:rsidRPr="00815064">
        <w:t>EVALUATION</w:t>
      </w:r>
      <w:r>
        <w:rPr>
          <w:bCs w:val="0"/>
        </w:rPr>
        <w:t xml:space="preserve"> CRITERIA:</w:t>
      </w:r>
    </w:p>
    <w:p w14:paraId="3599F5B3" w14:textId="650B0494" w:rsidR="00D46197" w:rsidRPr="003C77B4" w:rsidRDefault="00D46197" w:rsidP="00476C92">
      <w:pPr>
        <w:pStyle w:val="BodyText"/>
      </w:pPr>
      <w:r w:rsidRPr="003C77B4">
        <w:t>At the completion of this activity, you should be able to:</w:t>
      </w:r>
    </w:p>
    <w:p w14:paraId="62D71DE0" w14:textId="34F5044A" w:rsidR="00D46197" w:rsidRPr="00522C79" w:rsidRDefault="00D46197" w:rsidP="004022F1">
      <w:pPr>
        <w:pStyle w:val="BodyText"/>
        <w:numPr>
          <w:ilvl w:val="0"/>
          <w:numId w:val="48"/>
        </w:numPr>
      </w:pPr>
      <w:r w:rsidRPr="00522C79">
        <w:t xml:space="preserve">Be familiar with the content and format of an NOED, especially </w:t>
      </w:r>
      <w:proofErr w:type="gramStart"/>
      <w:r w:rsidRPr="00522C79">
        <w:t>in the area of</w:t>
      </w:r>
      <w:proofErr w:type="gramEnd"/>
      <w:r w:rsidRPr="00522C79">
        <w:t xml:space="preserve"> the risk assessment required from the licensee to support the NOED request.</w:t>
      </w:r>
    </w:p>
    <w:p w14:paraId="71A20DB0" w14:textId="77777777" w:rsidR="00D46197" w:rsidRPr="00522C79" w:rsidRDefault="00D46197" w:rsidP="004022F1">
      <w:pPr>
        <w:pStyle w:val="BodyText"/>
        <w:numPr>
          <w:ilvl w:val="0"/>
          <w:numId w:val="48"/>
        </w:numPr>
      </w:pPr>
      <w:r w:rsidRPr="00522C79">
        <w:t xml:space="preserve">Understand the basis of </w:t>
      </w:r>
      <w:r w:rsidR="00E26A7D">
        <w:t>“</w:t>
      </w:r>
      <w:r w:rsidRPr="00522C79">
        <w:t>no net increase</w:t>
      </w:r>
      <w:r w:rsidR="00430CD6">
        <w:t>”</w:t>
      </w:r>
      <w:r w:rsidRPr="00522C79">
        <w:t xml:space="preserve"> in radiological risk and the methodologies a licensee may use for a qualitative or quantitative assessment.</w:t>
      </w:r>
    </w:p>
    <w:p w14:paraId="5CD78A08" w14:textId="7E98C7FD" w:rsidR="00D46197" w:rsidRPr="00522C79" w:rsidRDefault="00D46197" w:rsidP="004022F1">
      <w:pPr>
        <w:pStyle w:val="BodyText"/>
        <w:numPr>
          <w:ilvl w:val="0"/>
          <w:numId w:val="48"/>
        </w:numPr>
      </w:pPr>
      <w:r w:rsidRPr="00522C79">
        <w:t xml:space="preserve">Understand why there is no adequate basis for licensees who claim that the </w:t>
      </w:r>
      <w:r w:rsidR="00E26A7D">
        <w:t>“</w:t>
      </w:r>
      <w:r w:rsidRPr="00522C79">
        <w:t>scram risk CCDP</w:t>
      </w:r>
      <w:r w:rsidR="00430CD6">
        <w:t>”</w:t>
      </w:r>
      <w:r w:rsidRPr="00522C79">
        <w:t xml:space="preserve"> is a surrogate for transition and shutdown risk.</w:t>
      </w:r>
    </w:p>
    <w:p w14:paraId="035C8DB7" w14:textId="77777777" w:rsidR="00D46197" w:rsidRPr="00522C79" w:rsidRDefault="00D46197" w:rsidP="004022F1">
      <w:pPr>
        <w:pStyle w:val="BodyText"/>
        <w:numPr>
          <w:ilvl w:val="0"/>
          <w:numId w:val="48"/>
        </w:numPr>
      </w:pPr>
      <w:r w:rsidRPr="00522C79">
        <w:lastRenderedPageBreak/>
        <w:t>Understand how a SPAR model can be used to determine the risk involved with the extended TS LCO time requested in the NOED.</w:t>
      </w:r>
    </w:p>
    <w:p w14:paraId="17C0C513" w14:textId="77777777" w:rsidR="00D46197" w:rsidRPr="00522C79" w:rsidRDefault="00D46197" w:rsidP="004022F1">
      <w:pPr>
        <w:pStyle w:val="BodyText"/>
        <w:numPr>
          <w:ilvl w:val="0"/>
          <w:numId w:val="48"/>
        </w:numPr>
      </w:pPr>
      <w:r w:rsidRPr="00522C79">
        <w:t xml:space="preserve">Understand the importance of compensatory actions used by the licensee during the extended TS LCO </w:t>
      </w:r>
      <w:proofErr w:type="gramStart"/>
      <w:r w:rsidRPr="00522C79">
        <w:t>time period</w:t>
      </w:r>
      <w:proofErr w:type="gramEnd"/>
      <w:r w:rsidRPr="00522C79">
        <w:t>.</w:t>
      </w:r>
    </w:p>
    <w:p w14:paraId="3503B97E" w14:textId="77777777" w:rsidR="00D46197" w:rsidRPr="00522C79" w:rsidRDefault="00D46197" w:rsidP="004022F1">
      <w:pPr>
        <w:pStyle w:val="BodyText"/>
        <w:numPr>
          <w:ilvl w:val="0"/>
          <w:numId w:val="48"/>
        </w:numPr>
      </w:pPr>
      <w:r w:rsidRPr="00522C79">
        <w:t>Be able to explain how a PRA model should be adjusted to account for NOED request and use of the appropriate risk measure (e.g., ICCDP vs. ICCDF and ICLERP vs. ICLERF).</w:t>
      </w:r>
    </w:p>
    <w:p w14:paraId="3C8C120B" w14:textId="77777777" w:rsidR="00C47FD8" w:rsidRDefault="00C47FD8" w:rsidP="00815064">
      <w:pPr>
        <w:pStyle w:val="JOURNALHeading2"/>
        <w:rPr>
          <w:bCs w:val="0"/>
        </w:rPr>
      </w:pPr>
      <w:r w:rsidRPr="00815064">
        <w:t>TASKS</w:t>
      </w:r>
      <w:r>
        <w:rPr>
          <w:bCs w:val="0"/>
        </w:rPr>
        <w:t>:</w:t>
      </w:r>
    </w:p>
    <w:p w14:paraId="10845901" w14:textId="26AB8782" w:rsidR="00D46197" w:rsidRPr="003C77B4" w:rsidRDefault="00D46197" w:rsidP="004022F1">
      <w:pPr>
        <w:pStyle w:val="BodyText"/>
        <w:numPr>
          <w:ilvl w:val="0"/>
          <w:numId w:val="49"/>
        </w:numPr>
      </w:pPr>
      <w:r w:rsidRPr="003C77B4">
        <w:t xml:space="preserve">Review a recent NOED that was granted. The student should </w:t>
      </w:r>
      <w:r w:rsidR="00D51BA2">
        <w:t xml:space="preserve">focus on </w:t>
      </w:r>
      <w:r w:rsidRPr="003C77B4">
        <w:t>the following areas:</w:t>
      </w:r>
    </w:p>
    <w:p w14:paraId="6EAF1D1E" w14:textId="77777777" w:rsidR="00D46197" w:rsidRPr="00522C79" w:rsidRDefault="00D46197" w:rsidP="002D624E">
      <w:pPr>
        <w:pStyle w:val="ListBullet3"/>
        <w:contextualSpacing/>
      </w:pPr>
      <w:r w:rsidRPr="00522C79">
        <w:t>the licensee</w:t>
      </w:r>
      <w:r w:rsidR="00412D2C">
        <w:t>’</w:t>
      </w:r>
      <w:r w:rsidRPr="00522C79">
        <w:t>s qualitative or quantitative risk assessment</w:t>
      </w:r>
    </w:p>
    <w:p w14:paraId="4EFCE961" w14:textId="77777777" w:rsidR="00D46197" w:rsidRPr="00522C79" w:rsidRDefault="00D46197" w:rsidP="002D624E">
      <w:pPr>
        <w:pStyle w:val="ListBullet3"/>
        <w:contextualSpacing/>
      </w:pPr>
      <w:r w:rsidRPr="00522C79">
        <w:t>compensatory actions taken by the licensee during the extended TS LCO duration</w:t>
      </w:r>
    </w:p>
    <w:p w14:paraId="57921437" w14:textId="77777777" w:rsidR="00D46197" w:rsidRPr="00522C79" w:rsidRDefault="00D46197" w:rsidP="002D624E">
      <w:pPr>
        <w:pStyle w:val="ListBullet3"/>
        <w:contextualSpacing/>
      </w:pPr>
      <w:r w:rsidRPr="00522C79">
        <w:t>extent of condition and potential common cause failures</w:t>
      </w:r>
    </w:p>
    <w:p w14:paraId="1A1E63FD" w14:textId="77777777" w:rsidR="00D46197" w:rsidRPr="00522C79" w:rsidRDefault="00D46197" w:rsidP="002D624E">
      <w:pPr>
        <w:pStyle w:val="ListBullet3"/>
      </w:pPr>
      <w:r w:rsidRPr="00522C79">
        <w:t>any external weather factors that may have impacted the NOED duration</w:t>
      </w:r>
    </w:p>
    <w:p w14:paraId="511DC4D7" w14:textId="15DBFC3D" w:rsidR="00D46197" w:rsidRPr="00522C79" w:rsidRDefault="00D46197" w:rsidP="004022F1">
      <w:pPr>
        <w:pStyle w:val="BodyText"/>
        <w:numPr>
          <w:ilvl w:val="0"/>
          <w:numId w:val="49"/>
        </w:numPr>
      </w:pPr>
      <w:r w:rsidRPr="00522C79">
        <w:t>Review a SPAR model condition assessment for the extended TS LCO duration requested in the NOED and compare those results to the risk assessment used by the licensee.</w:t>
      </w:r>
    </w:p>
    <w:p w14:paraId="0FCA765E" w14:textId="75824FC1" w:rsidR="00D46197" w:rsidRPr="00522C79" w:rsidRDefault="00D46197" w:rsidP="004022F1">
      <w:pPr>
        <w:pStyle w:val="BodyText"/>
        <w:numPr>
          <w:ilvl w:val="0"/>
          <w:numId w:val="49"/>
        </w:numPr>
      </w:pPr>
      <w:r w:rsidRPr="00522C79">
        <w:t xml:space="preserve">Review the risk related items identified in </w:t>
      </w:r>
      <w:r w:rsidR="00352566">
        <w:t xml:space="preserve">Appendix F of the Enforcement Manual </w:t>
      </w:r>
      <w:r w:rsidRPr="00522C79">
        <w:t>that should be addressed by the licensee in the NOED request.</w:t>
      </w:r>
    </w:p>
    <w:p w14:paraId="57547097" w14:textId="19FD08FC" w:rsidR="00D46197" w:rsidRPr="00522C79" w:rsidRDefault="00D46197" w:rsidP="004022F1">
      <w:pPr>
        <w:pStyle w:val="BodyText"/>
        <w:numPr>
          <w:ilvl w:val="0"/>
          <w:numId w:val="49"/>
        </w:numPr>
      </w:pPr>
      <w:r w:rsidRPr="00522C79">
        <w:t xml:space="preserve">Meet with a qualified SRA to discuss any questions that you have </w:t>
      </w:r>
      <w:proofErr w:type="gramStart"/>
      <w:r w:rsidRPr="00522C79">
        <w:t>as a result of</w:t>
      </w:r>
      <w:proofErr w:type="gramEnd"/>
      <w:r w:rsidRPr="00522C79">
        <w:t xml:space="preserve"> this activity and demonstrate that you can meet the evaluation criteria listed above.</w:t>
      </w:r>
    </w:p>
    <w:p w14:paraId="322B8B76" w14:textId="1D7A4578" w:rsidR="00D46197" w:rsidRPr="00522C79" w:rsidRDefault="00D46197" w:rsidP="004022F1">
      <w:pPr>
        <w:pStyle w:val="BodyText"/>
        <w:numPr>
          <w:ilvl w:val="0"/>
          <w:numId w:val="49"/>
        </w:numPr>
      </w:pPr>
      <w:r w:rsidRPr="00522C79">
        <w:t xml:space="preserve">Review the memorandum to Hubert </w:t>
      </w:r>
      <w:proofErr w:type="spellStart"/>
      <w:r w:rsidRPr="00522C79">
        <w:t>Berkow</w:t>
      </w:r>
      <w:proofErr w:type="spellEnd"/>
      <w:r w:rsidRPr="00522C79">
        <w:t xml:space="preserve">, dated 7/18/2005, </w:t>
      </w:r>
      <w:r w:rsidR="00E26A7D">
        <w:t>“</w:t>
      </w:r>
      <w:r w:rsidRPr="00522C79">
        <w:t>Independent Assessment of Brunswick NOED 05-2-001 (ML051800286). Discuss the findings with a qualified SRA.</w:t>
      </w:r>
    </w:p>
    <w:p w14:paraId="37CC2FA4" w14:textId="7C1237FD" w:rsidR="00D46197" w:rsidRPr="003C77B4" w:rsidRDefault="00D46197" w:rsidP="00815064">
      <w:pPr>
        <w:pStyle w:val="JOURNALHeading2"/>
      </w:pPr>
      <w:r w:rsidRPr="003C77B4">
        <w:t>DOCUMENTATION:</w:t>
      </w:r>
      <w:r w:rsidRPr="003C77B4">
        <w:tab/>
        <w:t>Senior</w:t>
      </w:r>
      <w:r w:rsidRPr="00522C79">
        <w:t xml:space="preserve"> Reactor Analyst Qualification Signature Card, </w:t>
      </w:r>
      <w:r w:rsidR="002D624E">
        <w:br/>
      </w:r>
      <w:r w:rsidRPr="00522C79">
        <w:t>Item ISA-SRA-10</w:t>
      </w:r>
    </w:p>
    <w:p w14:paraId="222FB9D8" w14:textId="33D0D876" w:rsidR="00D46197" w:rsidRPr="003C77B4" w:rsidRDefault="00D46197" w:rsidP="00AD54A6">
      <w:pPr>
        <w:pStyle w:val="JournalTOPIC"/>
      </w:pPr>
      <w:bookmarkStart w:id="77" w:name="_Toc130999077"/>
      <w:r w:rsidRPr="003C77B4">
        <w:lastRenderedPageBreak/>
        <w:t>(ISA-SRA-1</w:t>
      </w:r>
      <w:r w:rsidR="00BC7FF3" w:rsidRPr="003C77B4">
        <w:t>1</w:t>
      </w:r>
      <w:r w:rsidRPr="003C77B4">
        <w:t>) Conducting an SDP Phase 3 Analysis</w:t>
      </w:r>
      <w:bookmarkEnd w:id="77"/>
    </w:p>
    <w:p w14:paraId="232BAC5D" w14:textId="77777777" w:rsidR="00317A49" w:rsidRDefault="00317A49" w:rsidP="00815064">
      <w:pPr>
        <w:pStyle w:val="JOURNALHeading2"/>
      </w:pPr>
      <w:r>
        <w:t>PURPOSE:</w:t>
      </w:r>
    </w:p>
    <w:p w14:paraId="450C849F" w14:textId="76C7CBC1" w:rsidR="00D46197" w:rsidRPr="003C77B4" w:rsidRDefault="00D46197" w:rsidP="004F79A7">
      <w:pPr>
        <w:pStyle w:val="BodyText"/>
      </w:pPr>
      <w:r w:rsidRPr="003C77B4">
        <w:t>SRAs are the regional focal point for inspection findings that need further review beyond the SDP Phase 1 and 2 processes. As such, it is essential that SRAs effectively evaluate inspection findings using the best available to determine the NRC</w:t>
      </w:r>
      <w:r w:rsidR="00412D2C">
        <w:t>’</w:t>
      </w:r>
      <w:r w:rsidRPr="003C77B4">
        <w:t>s appropriate response.</w:t>
      </w:r>
    </w:p>
    <w:p w14:paraId="3A8643CB" w14:textId="64A4C466" w:rsidR="00D46197" w:rsidRPr="003C77B4" w:rsidRDefault="00317A49" w:rsidP="004F79A7">
      <w:pPr>
        <w:pStyle w:val="JOURNALHeading2"/>
      </w:pPr>
      <w:r>
        <w:t>COMPETENCY AREA:</w:t>
      </w:r>
      <w:r w:rsidR="00736847" w:rsidRPr="003C77B4">
        <w:tab/>
      </w:r>
      <w:r w:rsidR="00D46197" w:rsidRPr="003C77B4">
        <w:t>TECHNICAL AREA EXPERTISE</w:t>
      </w:r>
      <w:r w:rsidR="004F79A7">
        <w:br/>
      </w:r>
      <w:r w:rsidR="00D46197" w:rsidRPr="003C77B4">
        <w:t>INSPECTION</w:t>
      </w:r>
    </w:p>
    <w:p w14:paraId="0EE7643E" w14:textId="5FD5914D" w:rsidR="00D46197" w:rsidRPr="003C77B4" w:rsidRDefault="00D46197" w:rsidP="000A0EEA">
      <w:pPr>
        <w:pStyle w:val="JOURNALHeading2"/>
      </w:pPr>
      <w:r w:rsidRPr="003C77B4">
        <w:t>LEVEL OF EFFORT:</w:t>
      </w:r>
      <w:r w:rsidRPr="003C77B4">
        <w:tab/>
        <w:t>40 Hours</w:t>
      </w:r>
    </w:p>
    <w:p w14:paraId="54CFA3A8" w14:textId="77777777" w:rsidR="00317A49" w:rsidRDefault="00317A49" w:rsidP="00815064">
      <w:pPr>
        <w:pStyle w:val="JOURNALHeading2"/>
      </w:pPr>
      <w:r>
        <w:t>REFERENCES:</w:t>
      </w:r>
    </w:p>
    <w:p w14:paraId="585131EA" w14:textId="3D70A711" w:rsidR="00D46197" w:rsidRPr="00522C79" w:rsidRDefault="00D46197" w:rsidP="004022F1">
      <w:pPr>
        <w:pStyle w:val="BodyText"/>
        <w:numPr>
          <w:ilvl w:val="0"/>
          <w:numId w:val="50"/>
        </w:numPr>
      </w:pPr>
      <w:r w:rsidRPr="003C77B4">
        <w:t>IM</w:t>
      </w:r>
      <w:r w:rsidRPr="00522C79">
        <w:t xml:space="preserve">C </w:t>
      </w:r>
      <w:ins w:id="78" w:author="Author">
        <w:r w:rsidR="00D808C9">
          <w:t>0</w:t>
        </w:r>
      </w:ins>
      <w:r w:rsidRPr="00522C79">
        <w:t>609, Attachment 1, Significance and Enforcement Review Process</w:t>
      </w:r>
    </w:p>
    <w:p w14:paraId="72E9F2B9" w14:textId="2E21593A" w:rsidR="00D46197" w:rsidRPr="00522C79" w:rsidRDefault="000A0EEA" w:rsidP="004022F1">
      <w:pPr>
        <w:pStyle w:val="BodyText"/>
        <w:numPr>
          <w:ilvl w:val="0"/>
          <w:numId w:val="50"/>
        </w:numPr>
      </w:pPr>
      <w:r>
        <w:t>I</w:t>
      </w:r>
      <w:r w:rsidR="00D46197" w:rsidRPr="00522C79">
        <w:t xml:space="preserve">MC </w:t>
      </w:r>
      <w:ins w:id="79" w:author="Author">
        <w:r w:rsidR="00D808C9">
          <w:t>0</w:t>
        </w:r>
      </w:ins>
      <w:r w:rsidR="00D46197" w:rsidRPr="00522C79">
        <w:t>609, Appendix A, Significance Determination of Reactor Inspection Findings for At</w:t>
      </w:r>
      <w:r w:rsidR="00D808C9">
        <w:noBreakHyphen/>
      </w:r>
      <w:r w:rsidR="00D46197" w:rsidRPr="00522C79">
        <w:t>Power Situations</w:t>
      </w:r>
    </w:p>
    <w:p w14:paraId="0063EB2D" w14:textId="18BB3D54" w:rsidR="0034040B" w:rsidRPr="00522C79" w:rsidRDefault="0034040B" w:rsidP="004022F1">
      <w:pPr>
        <w:pStyle w:val="BodyText"/>
        <w:numPr>
          <w:ilvl w:val="0"/>
          <w:numId w:val="50"/>
        </w:numPr>
      </w:pPr>
      <w:r w:rsidRPr="00522C79">
        <w:t>Risk Assessment of Operational Events (RASP) Handbook</w:t>
      </w:r>
    </w:p>
    <w:p w14:paraId="0D52AF5E" w14:textId="77777777" w:rsidR="00C47FD8" w:rsidRDefault="00C47FD8" w:rsidP="00815064">
      <w:pPr>
        <w:pStyle w:val="JOURNALHeading2"/>
        <w:rPr>
          <w:bCs w:val="0"/>
        </w:rPr>
      </w:pPr>
      <w:r w:rsidRPr="00815064">
        <w:t>EVALUATION</w:t>
      </w:r>
      <w:r>
        <w:rPr>
          <w:bCs w:val="0"/>
        </w:rPr>
        <w:t xml:space="preserve"> CRITERIA:</w:t>
      </w:r>
    </w:p>
    <w:p w14:paraId="6E6D4FC4" w14:textId="1F342D5D" w:rsidR="00D46197" w:rsidRPr="00522C79" w:rsidRDefault="00D46197" w:rsidP="004F79A7">
      <w:pPr>
        <w:pStyle w:val="BodyText"/>
      </w:pPr>
      <w:r w:rsidRPr="003C77B4">
        <w:t>At the</w:t>
      </w:r>
      <w:r w:rsidRPr="00522C79">
        <w:t xml:space="preserve"> completion of this activity, you should be able to:</w:t>
      </w:r>
    </w:p>
    <w:p w14:paraId="1984EB31" w14:textId="77777777" w:rsidR="00D46197" w:rsidRPr="00522C79" w:rsidRDefault="00D46197" w:rsidP="004022F1">
      <w:pPr>
        <w:pStyle w:val="BodyText"/>
        <w:numPr>
          <w:ilvl w:val="0"/>
          <w:numId w:val="52"/>
        </w:numPr>
      </w:pPr>
      <w:r w:rsidRPr="00522C79">
        <w:t>Understand when a Phase 3 analysis is needed to refine an SDP Phase 2 result.</w:t>
      </w:r>
    </w:p>
    <w:p w14:paraId="6CF95F26" w14:textId="77777777" w:rsidR="00D46197" w:rsidRPr="00522C79" w:rsidRDefault="00D46197" w:rsidP="004022F1">
      <w:pPr>
        <w:pStyle w:val="BodyText"/>
        <w:numPr>
          <w:ilvl w:val="0"/>
          <w:numId w:val="52"/>
        </w:numPr>
      </w:pPr>
      <w:r w:rsidRPr="00522C79">
        <w:t>Be able to explain the importance of using the best available information when conducting a Phase 3 analysis and how that relates to the SDP timeliness goals.</w:t>
      </w:r>
    </w:p>
    <w:p w14:paraId="4201AD2F" w14:textId="69E0B009" w:rsidR="00D46197" w:rsidRPr="00522C79" w:rsidRDefault="00D46197" w:rsidP="004022F1">
      <w:pPr>
        <w:pStyle w:val="BodyText"/>
        <w:numPr>
          <w:ilvl w:val="0"/>
          <w:numId w:val="52"/>
        </w:numPr>
      </w:pPr>
      <w:r w:rsidRPr="00522C79">
        <w:t>Describe the essential attributes of a Phase 3 analysis. In particular, the importance of the influential assumptions used for the safety significance of the inspection finding.</w:t>
      </w:r>
    </w:p>
    <w:p w14:paraId="05BF090A" w14:textId="603DB804" w:rsidR="00D46197" w:rsidRPr="00522C79" w:rsidRDefault="00D46197" w:rsidP="004022F1">
      <w:pPr>
        <w:pStyle w:val="BodyText"/>
        <w:numPr>
          <w:ilvl w:val="0"/>
          <w:numId w:val="52"/>
        </w:numPr>
      </w:pPr>
      <w:r w:rsidRPr="00522C79">
        <w:t xml:space="preserve">Describe the need for effective verbal and written communication skills (for the SERP </w:t>
      </w:r>
      <w:r w:rsidR="00326549">
        <w:t>and Inspection Finding Review</w:t>
      </w:r>
      <w:r w:rsidR="004F6D75">
        <w:t xml:space="preserve"> Board (IFRB)</w:t>
      </w:r>
      <w:r w:rsidR="00326549">
        <w:t xml:space="preserve"> </w:t>
      </w:r>
      <w:r w:rsidRPr="00522C79">
        <w:t>Process</w:t>
      </w:r>
      <w:r w:rsidR="00326549">
        <w:t>es</w:t>
      </w:r>
      <w:r w:rsidRPr="00522C79">
        <w:t>) as they relate to helping non</w:t>
      </w:r>
      <w:r w:rsidR="00D808C9">
        <w:noBreakHyphen/>
      </w:r>
      <w:r w:rsidRPr="00522C79">
        <w:t>risk analyst understand the significance of the finding.</w:t>
      </w:r>
    </w:p>
    <w:p w14:paraId="5093A324" w14:textId="77777777" w:rsidR="00D46197" w:rsidRPr="00522C79" w:rsidRDefault="00D46197" w:rsidP="004022F1">
      <w:pPr>
        <w:pStyle w:val="BodyText"/>
        <w:numPr>
          <w:ilvl w:val="0"/>
          <w:numId w:val="52"/>
        </w:numPr>
      </w:pPr>
      <w:r w:rsidRPr="00522C79">
        <w:t>Describe the importance of interacting with other SRAs and risk analysts, as needed, to ensure a proper peer check of the results has been achieved.</w:t>
      </w:r>
    </w:p>
    <w:p w14:paraId="1A9456CC" w14:textId="77777777" w:rsidR="00C47FD8" w:rsidRDefault="00C47FD8" w:rsidP="00815064">
      <w:pPr>
        <w:pStyle w:val="JOURNALHeading2"/>
        <w:rPr>
          <w:bCs w:val="0"/>
        </w:rPr>
      </w:pPr>
      <w:r w:rsidRPr="00815064">
        <w:t>TASKS</w:t>
      </w:r>
      <w:r>
        <w:rPr>
          <w:bCs w:val="0"/>
        </w:rPr>
        <w:t>:</w:t>
      </w:r>
    </w:p>
    <w:p w14:paraId="08FB4AE1" w14:textId="6BCE2C19" w:rsidR="00D46197" w:rsidRPr="003C77B4" w:rsidRDefault="00D46197" w:rsidP="004022F1">
      <w:pPr>
        <w:pStyle w:val="BodyText"/>
        <w:numPr>
          <w:ilvl w:val="0"/>
          <w:numId w:val="51"/>
        </w:numPr>
      </w:pPr>
      <w:r w:rsidRPr="003C77B4">
        <w:t xml:space="preserve">Review at least two completed SERP packages for technical content and format. </w:t>
      </w:r>
      <w:ins w:id="80" w:author="Author">
        <w:r w:rsidR="00A631AD">
          <w:t>A</w:t>
        </w:r>
      </w:ins>
      <w:r w:rsidRPr="003C77B4">
        <w:t>ssess the understandability of the information presented.</w:t>
      </w:r>
    </w:p>
    <w:p w14:paraId="2855A20F" w14:textId="6C865DE7" w:rsidR="00D46197" w:rsidRPr="003C77B4" w:rsidRDefault="00D46197" w:rsidP="004022F1">
      <w:pPr>
        <w:pStyle w:val="BodyText"/>
        <w:numPr>
          <w:ilvl w:val="0"/>
          <w:numId w:val="51"/>
        </w:numPr>
      </w:pPr>
      <w:r w:rsidRPr="003C77B4">
        <w:t xml:space="preserve">Observe at least two presentations of greater than Green reactor safety inspection findings </w:t>
      </w:r>
      <w:r w:rsidR="00A631AD">
        <w:t xml:space="preserve">at a </w:t>
      </w:r>
      <w:r w:rsidRPr="003C77B4">
        <w:t>SERP panel</w:t>
      </w:r>
      <w:r w:rsidR="00E42D4B">
        <w:t xml:space="preserve"> and IFRB</w:t>
      </w:r>
      <w:r w:rsidRPr="003C77B4">
        <w:t>.</w:t>
      </w:r>
    </w:p>
    <w:p w14:paraId="6C4EB003" w14:textId="4E1EB9E7" w:rsidR="00D46197" w:rsidRPr="003C77B4" w:rsidRDefault="00D46197" w:rsidP="004022F1">
      <w:pPr>
        <w:pStyle w:val="BodyText"/>
        <w:numPr>
          <w:ilvl w:val="0"/>
          <w:numId w:val="51"/>
        </w:numPr>
      </w:pPr>
      <w:r w:rsidRPr="003C77B4">
        <w:lastRenderedPageBreak/>
        <w:t>Observe at least one regulatory conference.</w:t>
      </w:r>
    </w:p>
    <w:p w14:paraId="5F800918" w14:textId="3356E04A" w:rsidR="00D46197" w:rsidRPr="003C77B4" w:rsidRDefault="00D46197" w:rsidP="004022F1">
      <w:pPr>
        <w:pStyle w:val="BodyText"/>
        <w:numPr>
          <w:ilvl w:val="0"/>
          <w:numId w:val="51"/>
        </w:numPr>
      </w:pPr>
      <w:r w:rsidRPr="003C77B4">
        <w:t xml:space="preserve">Meet with a qualified SRA to discuss any questions that you have </w:t>
      </w:r>
      <w:proofErr w:type="gramStart"/>
      <w:r w:rsidRPr="003C77B4">
        <w:t>as a result of</w:t>
      </w:r>
      <w:proofErr w:type="gramEnd"/>
      <w:r w:rsidRPr="003C77B4">
        <w:t xml:space="preserve"> this activity and demonstrate that you can meet the evaluation criteria listed above.</w:t>
      </w:r>
    </w:p>
    <w:p w14:paraId="1E80A917" w14:textId="709AFBD5" w:rsidR="00D46197" w:rsidRPr="003C77B4" w:rsidRDefault="00D46197" w:rsidP="00815064">
      <w:pPr>
        <w:pStyle w:val="JOURNALHeading2"/>
      </w:pPr>
      <w:r w:rsidRPr="003C77B4">
        <w:t>DOCUMENTATION:</w:t>
      </w:r>
      <w:r w:rsidRPr="003C77B4">
        <w:tab/>
        <w:t xml:space="preserve">Senior Reactor Analyst Qualification Signature Card, </w:t>
      </w:r>
      <w:r w:rsidR="000A0EEA">
        <w:br/>
      </w:r>
      <w:r w:rsidRPr="003C77B4">
        <w:t>Item ISA-SRA-1</w:t>
      </w:r>
      <w:r w:rsidR="00BC7FF3" w:rsidRPr="003C77B4">
        <w:t>1</w:t>
      </w:r>
    </w:p>
    <w:p w14:paraId="50FFE9C5" w14:textId="2FE4651C" w:rsidR="00D46197" w:rsidRPr="003C77B4" w:rsidRDefault="00D46197" w:rsidP="00AD54A6">
      <w:pPr>
        <w:pStyle w:val="JournalTOPIC"/>
      </w:pPr>
      <w:bookmarkStart w:id="81" w:name="_Toc130999078"/>
      <w:r w:rsidRPr="003C77B4">
        <w:lastRenderedPageBreak/>
        <w:t>(ISA-SRA-1</w:t>
      </w:r>
      <w:r w:rsidR="00BC7FF3" w:rsidRPr="003C77B4">
        <w:t>2</w:t>
      </w:r>
      <w:r w:rsidRPr="003C77B4">
        <w:t>) The Role of the SRA in Inspection Planning</w:t>
      </w:r>
      <w:bookmarkEnd w:id="81"/>
    </w:p>
    <w:p w14:paraId="0E662661" w14:textId="77777777" w:rsidR="00317A49" w:rsidRDefault="00317A49" w:rsidP="00815064">
      <w:pPr>
        <w:pStyle w:val="JOURNALHeading2"/>
      </w:pPr>
      <w:r>
        <w:t>PURPOSE:</w:t>
      </w:r>
    </w:p>
    <w:p w14:paraId="2220A05F" w14:textId="4F444F9A" w:rsidR="00451212" w:rsidRDefault="008422AE" w:rsidP="004F79A7">
      <w:pPr>
        <w:pStyle w:val="BodyText"/>
      </w:pPr>
      <w:r w:rsidRPr="003C77B4">
        <w:t>O</w:t>
      </w:r>
      <w:r w:rsidR="005F226E" w:rsidRPr="003C77B4">
        <w:t xml:space="preserve">n occasion </w:t>
      </w:r>
      <w:r w:rsidRPr="003C77B4">
        <w:t xml:space="preserve">SRAs </w:t>
      </w:r>
      <w:r w:rsidR="005F226E" w:rsidRPr="003C77B4">
        <w:t>assist the inspection staff with inspection planning. Using importance measures</w:t>
      </w:r>
      <w:r w:rsidRPr="003C77B4">
        <w:t xml:space="preserve"> and other risk tools</w:t>
      </w:r>
      <w:r w:rsidR="005F226E" w:rsidRPr="003C77B4">
        <w:t xml:space="preserve">, the SRA </w:t>
      </w:r>
      <w:r w:rsidRPr="003C77B4">
        <w:t xml:space="preserve">provides risk insights for </w:t>
      </w:r>
      <w:r w:rsidR="005F226E" w:rsidRPr="003C77B4">
        <w:t>selecting inspection samples that are of high</w:t>
      </w:r>
      <w:ins w:id="82" w:author="Author">
        <w:r w:rsidR="00F70AC3">
          <w:t>-</w:t>
        </w:r>
      </w:ins>
      <w:r w:rsidR="005F226E" w:rsidRPr="003C77B4">
        <w:t>risk significance</w:t>
      </w:r>
      <w:r w:rsidR="00451212" w:rsidRPr="003C77B4">
        <w:t>.</w:t>
      </w:r>
      <w:r w:rsidR="005F226E" w:rsidRPr="003C77B4">
        <w:t xml:space="preserve"> The SRA is also a member of the Fire </w:t>
      </w:r>
      <w:r w:rsidR="00C844CA">
        <w:t xml:space="preserve">Protection Team </w:t>
      </w:r>
      <w:r w:rsidR="005F226E" w:rsidRPr="003C77B4">
        <w:t xml:space="preserve">Inspection </w:t>
      </w:r>
      <w:r w:rsidR="00E9755E">
        <w:t>(FPTI)</w:t>
      </w:r>
      <w:r w:rsidR="005F226E" w:rsidRPr="003C77B4">
        <w:t xml:space="preserve"> and the </w:t>
      </w:r>
      <w:ins w:id="83" w:author="Author">
        <w:r w:rsidR="00B9274C">
          <w:t>Comprehensive Engineering Team Inspections (CETI)</w:t>
        </w:r>
      </w:ins>
      <w:r w:rsidR="005F226E" w:rsidRPr="003C77B4">
        <w:t>)</w:t>
      </w:r>
      <w:r w:rsidR="00C37C3E">
        <w:t>s</w:t>
      </w:r>
      <w:r w:rsidR="00451212" w:rsidRPr="003C77B4">
        <w:t>.</w:t>
      </w:r>
    </w:p>
    <w:p w14:paraId="282DB7E9" w14:textId="197F6CE4" w:rsidR="00A63829" w:rsidRPr="003C77B4" w:rsidRDefault="00A63829" w:rsidP="00495C91">
      <w:pPr>
        <w:pStyle w:val="BoxBodytext3"/>
      </w:pPr>
      <w:r w:rsidRPr="003C77B4">
        <w:t>NOTE: You may complete this activity while performing ROT-SRA-2 at a Regional Office.</w:t>
      </w:r>
    </w:p>
    <w:p w14:paraId="3E10F6DC" w14:textId="101A5BC2" w:rsidR="005F226E" w:rsidRPr="003C77B4" w:rsidRDefault="00317A49" w:rsidP="00E56DC3">
      <w:pPr>
        <w:pStyle w:val="JOURNALHeading2"/>
      </w:pPr>
      <w:r>
        <w:t>COMPETENCY AREA:</w:t>
      </w:r>
      <w:r w:rsidR="00736847" w:rsidRPr="003C77B4">
        <w:tab/>
      </w:r>
      <w:r w:rsidR="005F226E" w:rsidRPr="003C77B4">
        <w:t>TECHNICAL AREA EXPERTISE</w:t>
      </w:r>
      <w:r w:rsidR="00E56DC3">
        <w:br/>
      </w:r>
      <w:r w:rsidR="005F226E" w:rsidRPr="003C77B4">
        <w:t>INSPECTION</w:t>
      </w:r>
    </w:p>
    <w:p w14:paraId="1C6C9B43" w14:textId="4C393107" w:rsidR="005F226E" w:rsidRPr="003C77B4" w:rsidRDefault="005F226E" w:rsidP="00E56DC3">
      <w:pPr>
        <w:pStyle w:val="JOURNALHeading2"/>
      </w:pPr>
      <w:r w:rsidRPr="003C77B4">
        <w:t>LEVEL OF EFFORT:</w:t>
      </w:r>
      <w:r w:rsidRPr="003C77B4">
        <w:tab/>
        <w:t>16 Hours</w:t>
      </w:r>
    </w:p>
    <w:p w14:paraId="13972566" w14:textId="77777777" w:rsidR="00317A49" w:rsidRDefault="00317A49" w:rsidP="00815064">
      <w:pPr>
        <w:pStyle w:val="JOURNALHeading2"/>
      </w:pPr>
      <w:r>
        <w:t>REFERENCES:</w:t>
      </w:r>
    </w:p>
    <w:p w14:paraId="6BE88956" w14:textId="14020E66" w:rsidR="006A00A2" w:rsidRPr="003C77B4" w:rsidRDefault="005F226E" w:rsidP="004022F1">
      <w:pPr>
        <w:pStyle w:val="BodyText"/>
        <w:numPr>
          <w:ilvl w:val="0"/>
          <w:numId w:val="53"/>
        </w:numPr>
      </w:pPr>
      <w:r w:rsidRPr="003C77B4">
        <w:t>I</w:t>
      </w:r>
      <w:r w:rsidR="00EA5825">
        <w:t>P</w:t>
      </w:r>
      <w:r w:rsidR="00451212" w:rsidRPr="003C77B4">
        <w:t xml:space="preserve"> 71111.</w:t>
      </w:r>
      <w:r w:rsidR="00FA76C8">
        <w:t>21N</w:t>
      </w:r>
      <w:r w:rsidR="006A0D18">
        <w:t>.</w:t>
      </w:r>
      <w:r w:rsidR="00FA76C8">
        <w:t>05</w:t>
      </w:r>
      <w:r w:rsidR="006A0D18">
        <w:t xml:space="preserve">, </w:t>
      </w:r>
      <w:ins w:id="84" w:author="Author">
        <w:r w:rsidR="00EA5825">
          <w:t>“</w:t>
        </w:r>
      </w:ins>
      <w:r w:rsidR="006A0D18">
        <w:t>Fire Protection Team Inspection</w:t>
      </w:r>
      <w:r w:rsidR="00EB498E">
        <w:t xml:space="preserve"> (FPTI)</w:t>
      </w:r>
      <w:ins w:id="85" w:author="Author">
        <w:r w:rsidR="00EA5825">
          <w:t>”</w:t>
        </w:r>
      </w:ins>
    </w:p>
    <w:p w14:paraId="52E99DA7" w14:textId="30CD157C" w:rsidR="00451212" w:rsidRDefault="00451212" w:rsidP="004022F1">
      <w:pPr>
        <w:pStyle w:val="BodyText"/>
        <w:numPr>
          <w:ilvl w:val="0"/>
          <w:numId w:val="53"/>
        </w:numPr>
      </w:pPr>
      <w:r w:rsidRPr="003C77B4">
        <w:t>I</w:t>
      </w:r>
      <w:r w:rsidR="00EA5825">
        <w:t>P</w:t>
      </w:r>
      <w:r w:rsidRPr="003C77B4">
        <w:t xml:space="preserve"> 71111.21</w:t>
      </w:r>
      <w:r w:rsidR="00E223BB">
        <w:t>M</w:t>
      </w:r>
      <w:r w:rsidRPr="003C77B4">
        <w:t xml:space="preserve">, </w:t>
      </w:r>
      <w:ins w:id="86" w:author="Author">
        <w:r w:rsidR="00EA5825">
          <w:t>“</w:t>
        </w:r>
        <w:r w:rsidR="00B9274C">
          <w:t>Comprehensive Engineering Team Inspection (CETI)</w:t>
        </w:r>
        <w:r w:rsidR="00EA5825">
          <w:t>”</w:t>
        </w:r>
      </w:ins>
    </w:p>
    <w:p w14:paraId="05D9DDF2" w14:textId="59EE0938" w:rsidR="003E2C03" w:rsidRDefault="003E2C03" w:rsidP="004022F1">
      <w:pPr>
        <w:pStyle w:val="BodyText"/>
        <w:numPr>
          <w:ilvl w:val="0"/>
          <w:numId w:val="53"/>
        </w:numPr>
      </w:pPr>
      <w:r w:rsidRPr="003C77B4">
        <w:t>I</w:t>
      </w:r>
      <w:r w:rsidR="00EA5825">
        <w:t>P</w:t>
      </w:r>
      <w:r w:rsidRPr="003C77B4">
        <w:t xml:space="preserve"> 71111.21</w:t>
      </w:r>
      <w:r>
        <w:t>N</w:t>
      </w:r>
      <w:ins w:id="87" w:author="Author">
        <w:r w:rsidR="00B9274C">
          <w:t xml:space="preserve">, </w:t>
        </w:r>
        <w:r w:rsidR="00EA5825">
          <w:t>“</w:t>
        </w:r>
        <w:r w:rsidR="00B9274C">
          <w:t>Design Bases Engineering Inspections (Programs)</w:t>
        </w:r>
        <w:r w:rsidR="00EA5825">
          <w:t>”</w:t>
        </w:r>
      </w:ins>
    </w:p>
    <w:p w14:paraId="501B47FF" w14:textId="62DF2333" w:rsidR="005F226E" w:rsidRDefault="00451212" w:rsidP="004022F1">
      <w:pPr>
        <w:pStyle w:val="BodyText"/>
        <w:numPr>
          <w:ilvl w:val="0"/>
          <w:numId w:val="53"/>
        </w:numPr>
        <w:rPr>
          <w:bCs/>
        </w:rPr>
      </w:pPr>
      <w:r w:rsidRPr="00E56DC3">
        <w:t>Plant</w:t>
      </w:r>
      <w:r w:rsidRPr="003C77B4">
        <w:rPr>
          <w:bCs/>
        </w:rPr>
        <w:t>-Specific Phase 2 Notebooks</w:t>
      </w:r>
    </w:p>
    <w:p w14:paraId="1C633287" w14:textId="77777777" w:rsidR="00C47FD8" w:rsidRDefault="00C47FD8" w:rsidP="00815064">
      <w:pPr>
        <w:pStyle w:val="JOURNALHeading2"/>
        <w:rPr>
          <w:bCs w:val="0"/>
        </w:rPr>
      </w:pPr>
      <w:r w:rsidRPr="00815064">
        <w:t>EVALUATION</w:t>
      </w:r>
      <w:r>
        <w:rPr>
          <w:bCs w:val="0"/>
        </w:rPr>
        <w:t xml:space="preserve"> CRITERIA:</w:t>
      </w:r>
    </w:p>
    <w:p w14:paraId="73F7D362" w14:textId="2D37C13D" w:rsidR="005F226E" w:rsidRPr="00522C79" w:rsidRDefault="005F226E" w:rsidP="004F79A7">
      <w:pPr>
        <w:pStyle w:val="BodyText"/>
      </w:pPr>
      <w:r w:rsidRPr="00522C79">
        <w:t>At the completion of this activity, you should be able to:</w:t>
      </w:r>
    </w:p>
    <w:p w14:paraId="7F59A822" w14:textId="36B26253" w:rsidR="005F226E" w:rsidRPr="00522C79" w:rsidRDefault="008F2410" w:rsidP="004022F1">
      <w:pPr>
        <w:pStyle w:val="BodyText"/>
        <w:numPr>
          <w:ilvl w:val="0"/>
          <w:numId w:val="54"/>
        </w:numPr>
      </w:pPr>
      <w:r w:rsidRPr="00522C79">
        <w:t>Describe the various Importance Measures and explain how they can be used in inspection planning.</w:t>
      </w:r>
    </w:p>
    <w:p w14:paraId="23E5F99D" w14:textId="2C3D3EF0" w:rsidR="008F2410" w:rsidRPr="00522C79" w:rsidRDefault="005F226E" w:rsidP="004022F1">
      <w:pPr>
        <w:pStyle w:val="BodyText"/>
        <w:numPr>
          <w:ilvl w:val="0"/>
          <w:numId w:val="54"/>
        </w:numPr>
      </w:pPr>
      <w:r w:rsidRPr="00522C79">
        <w:t xml:space="preserve">Describe the </w:t>
      </w:r>
      <w:r w:rsidR="008F2410" w:rsidRPr="00522C79">
        <w:t>risk insights that can be obtained from the Plant-Specific Phase 2 Notebooks.</w:t>
      </w:r>
    </w:p>
    <w:p w14:paraId="17DD9FAB" w14:textId="52317AFF" w:rsidR="008F2410" w:rsidRPr="00522C79" w:rsidRDefault="005F226E" w:rsidP="004022F1">
      <w:pPr>
        <w:pStyle w:val="BodyText"/>
        <w:numPr>
          <w:ilvl w:val="0"/>
          <w:numId w:val="54"/>
        </w:numPr>
      </w:pPr>
      <w:r w:rsidRPr="00522C79">
        <w:t xml:space="preserve">Describe </w:t>
      </w:r>
      <w:r w:rsidR="008F2410" w:rsidRPr="00522C79">
        <w:t>how the SPAR models can be used to identify risk significant SSCs.</w:t>
      </w:r>
    </w:p>
    <w:p w14:paraId="27B4FB80" w14:textId="35B03C64" w:rsidR="005F226E" w:rsidRPr="00522C79" w:rsidRDefault="008F2410" w:rsidP="004022F1">
      <w:pPr>
        <w:pStyle w:val="BodyText"/>
        <w:numPr>
          <w:ilvl w:val="0"/>
          <w:numId w:val="54"/>
        </w:numPr>
      </w:pPr>
      <w:r w:rsidRPr="00522C79">
        <w:t xml:space="preserve">Describe how the SRA assists the </w:t>
      </w:r>
      <w:ins w:id="88" w:author="Author">
        <w:r w:rsidR="00B9274C">
          <w:t xml:space="preserve">Comprehensive Engineering Team and Program Inspections </w:t>
        </w:r>
      </w:ins>
      <w:r w:rsidRPr="00522C79">
        <w:t>in sample selection.</w:t>
      </w:r>
    </w:p>
    <w:p w14:paraId="460CF983" w14:textId="5F5B7877" w:rsidR="005F226E" w:rsidRPr="00522C79" w:rsidRDefault="005F226E" w:rsidP="004022F1">
      <w:pPr>
        <w:pStyle w:val="BodyText"/>
        <w:keepLines/>
        <w:numPr>
          <w:ilvl w:val="0"/>
          <w:numId w:val="54"/>
        </w:numPr>
      </w:pPr>
      <w:r w:rsidRPr="00522C79">
        <w:t>Explain wh</w:t>
      </w:r>
      <w:r w:rsidR="008F2410" w:rsidRPr="00522C79">
        <w:t>at is meant by the term</w:t>
      </w:r>
      <w:ins w:id="89" w:author="Author">
        <w:r w:rsidR="004A6766">
          <w:t>s</w:t>
        </w:r>
      </w:ins>
      <w:r w:rsidR="008F2410" w:rsidRPr="00522C79">
        <w:t xml:space="preserve"> “risk</w:t>
      </w:r>
      <w:ins w:id="90" w:author="Author">
        <w:r w:rsidR="00AF2CCF">
          <w:t xml:space="preserve"> </w:t>
        </w:r>
      </w:ins>
      <w:r w:rsidR="008F2410" w:rsidRPr="00522C79">
        <w:t>significant</w:t>
      </w:r>
      <w:ins w:id="91" w:author="Author">
        <w:r w:rsidR="004A6766">
          <w:t>”</w:t>
        </w:r>
      </w:ins>
      <w:r w:rsidR="008F2410" w:rsidRPr="00522C79">
        <w:t xml:space="preserve"> and </w:t>
      </w:r>
      <w:ins w:id="92" w:author="Author">
        <w:r w:rsidR="004A6766">
          <w:t>“</w:t>
        </w:r>
      </w:ins>
      <w:r w:rsidR="008F2410" w:rsidRPr="00522C79">
        <w:t xml:space="preserve">low margin” when selecting components </w:t>
      </w:r>
      <w:ins w:id="93" w:author="Author">
        <w:r w:rsidR="004A6766">
          <w:t xml:space="preserve">for a </w:t>
        </w:r>
        <w:r w:rsidR="00B9274C">
          <w:t xml:space="preserve">Comprehensive Engineering Team </w:t>
        </w:r>
      </w:ins>
      <w:r w:rsidR="00FA524D">
        <w:t>Inspection.</w:t>
      </w:r>
      <w:r w:rsidR="00083C46">
        <w:t xml:space="preserve"> </w:t>
      </w:r>
      <w:r w:rsidR="008F2410" w:rsidRPr="00522C79">
        <w:t xml:space="preserve">Describe what component </w:t>
      </w:r>
      <w:ins w:id="94" w:author="Author">
        <w:r w:rsidR="004A6766">
          <w:t>c</w:t>
        </w:r>
      </w:ins>
      <w:r w:rsidR="008F2410" w:rsidRPr="00522C79">
        <w:t>ould be “risk-significant and low margin.”</w:t>
      </w:r>
    </w:p>
    <w:p w14:paraId="2040CABC" w14:textId="77777777" w:rsidR="00C47FD8" w:rsidRDefault="00C47FD8" w:rsidP="00815064">
      <w:pPr>
        <w:pStyle w:val="JOURNALHeading2"/>
        <w:rPr>
          <w:bCs w:val="0"/>
        </w:rPr>
      </w:pPr>
      <w:r w:rsidRPr="00815064">
        <w:lastRenderedPageBreak/>
        <w:t>TASKS</w:t>
      </w:r>
      <w:r>
        <w:rPr>
          <w:bCs w:val="0"/>
        </w:rPr>
        <w:t>:</w:t>
      </w:r>
    </w:p>
    <w:p w14:paraId="26617594" w14:textId="664ABEB6" w:rsidR="005F226E" w:rsidRPr="003C77B4" w:rsidRDefault="006A00A2" w:rsidP="004022F1">
      <w:pPr>
        <w:pStyle w:val="BodyText"/>
        <w:numPr>
          <w:ilvl w:val="0"/>
          <w:numId w:val="55"/>
        </w:numPr>
      </w:pPr>
      <w:r w:rsidRPr="003C77B4">
        <w:t xml:space="preserve">Assist a qualified SRA assigned </w:t>
      </w:r>
      <w:r w:rsidR="008422AE" w:rsidRPr="003C77B4">
        <w:t>t</w:t>
      </w:r>
      <w:r w:rsidRPr="003C77B4">
        <w:t xml:space="preserve">o </w:t>
      </w:r>
      <w:ins w:id="95" w:author="Author">
        <w:r w:rsidR="00B9274C">
          <w:t>a Comprehensive Team or Program inspection</w:t>
        </w:r>
      </w:ins>
      <w:r w:rsidR="00A856EB">
        <w:t>.</w:t>
      </w:r>
    </w:p>
    <w:p w14:paraId="067AC5C6" w14:textId="18CF6EE7" w:rsidR="005F226E" w:rsidRPr="003C77B4" w:rsidRDefault="005F226E" w:rsidP="004022F1">
      <w:pPr>
        <w:pStyle w:val="BodyText"/>
        <w:numPr>
          <w:ilvl w:val="0"/>
          <w:numId w:val="55"/>
        </w:numPr>
      </w:pPr>
      <w:r w:rsidRPr="003C77B4">
        <w:t xml:space="preserve">Meet with a qualified SRA to discuss any questions that you have </w:t>
      </w:r>
      <w:proofErr w:type="gramStart"/>
      <w:r w:rsidRPr="003C77B4">
        <w:t>as a result of</w:t>
      </w:r>
      <w:proofErr w:type="gramEnd"/>
      <w:r w:rsidRPr="003C77B4">
        <w:t xml:space="preserve"> this activity and demonstrate that you can meet the evaluation criteria listed above.</w:t>
      </w:r>
    </w:p>
    <w:p w14:paraId="7A6D608F" w14:textId="7E7ED919" w:rsidR="00D46197" w:rsidRPr="003C77B4" w:rsidRDefault="005F226E" w:rsidP="00815064">
      <w:pPr>
        <w:pStyle w:val="JOURNALHeading2"/>
      </w:pPr>
      <w:r w:rsidRPr="003C77B4">
        <w:t>DOCUMENTATION:</w:t>
      </w:r>
      <w:r w:rsidRPr="003C77B4">
        <w:tab/>
        <w:t xml:space="preserve">Senior </w:t>
      </w:r>
      <w:r w:rsidRPr="00522C79">
        <w:t xml:space="preserve">Reactor Analyst Qualification Signature Card, </w:t>
      </w:r>
      <w:r w:rsidR="00D95DDF">
        <w:br/>
      </w:r>
      <w:r w:rsidRPr="00522C79">
        <w:t>Item ISA-SRA-1</w:t>
      </w:r>
      <w:r w:rsidR="00BC7FF3" w:rsidRPr="00522C79">
        <w:t>2</w:t>
      </w:r>
    </w:p>
    <w:p w14:paraId="1283A1AD" w14:textId="346ADC4D" w:rsidR="00D46197" w:rsidRPr="003C77B4" w:rsidRDefault="00D46197" w:rsidP="00AD54A6">
      <w:pPr>
        <w:pStyle w:val="JournalTOPIC"/>
      </w:pPr>
      <w:bookmarkStart w:id="96" w:name="_Toc130999079"/>
      <w:r w:rsidRPr="003C77B4">
        <w:lastRenderedPageBreak/>
        <w:t>(ISA-SRA-1</w:t>
      </w:r>
      <w:r w:rsidR="00BC7FF3" w:rsidRPr="003C77B4">
        <w:t>3</w:t>
      </w:r>
      <w:r w:rsidRPr="003C77B4">
        <w:t>) Large Early Release Frequency (LERF)</w:t>
      </w:r>
      <w:bookmarkEnd w:id="96"/>
    </w:p>
    <w:p w14:paraId="712C44DB" w14:textId="77777777" w:rsidR="00317A49" w:rsidRDefault="00317A49" w:rsidP="00815064">
      <w:pPr>
        <w:pStyle w:val="JOURNALHeading2"/>
      </w:pPr>
      <w:r>
        <w:t>PURPOSE:</w:t>
      </w:r>
    </w:p>
    <w:p w14:paraId="08A4FB83" w14:textId="48812338" w:rsidR="00E9661C" w:rsidRPr="003C77B4" w:rsidRDefault="00E9661C" w:rsidP="004F79A7">
      <w:pPr>
        <w:pStyle w:val="BodyText"/>
      </w:pPr>
      <w:r w:rsidRPr="003C77B4">
        <w:t xml:space="preserve">SRAs need </w:t>
      </w:r>
      <w:r w:rsidR="00553FC6" w:rsidRPr="003C77B4">
        <w:t xml:space="preserve">to identify which core damage scenarios </w:t>
      </w:r>
      <w:r w:rsidR="00FA1ACC" w:rsidRPr="003C77B4">
        <w:t xml:space="preserve">(Level 1 PRA) </w:t>
      </w:r>
      <w:r w:rsidR="00553FC6" w:rsidRPr="003C77B4">
        <w:t xml:space="preserve">contribute to a </w:t>
      </w:r>
      <w:r w:rsidR="00FA1ACC" w:rsidRPr="003C77B4">
        <w:t xml:space="preserve">potential </w:t>
      </w:r>
      <w:r w:rsidR="00553FC6" w:rsidRPr="003C77B4">
        <w:t>loss</w:t>
      </w:r>
      <w:r w:rsidR="00FA1ACC" w:rsidRPr="003C77B4">
        <w:t xml:space="preserve"> of containment (Level 2 PRA) and when </w:t>
      </w:r>
      <w:r w:rsidR="008422AE" w:rsidRPr="003C77B4">
        <w:t xml:space="preserve">LERF </w:t>
      </w:r>
      <w:r w:rsidR="00FA1ACC" w:rsidRPr="003C77B4">
        <w:t xml:space="preserve">should be considered in a Phase 3 SDP evaluation. </w:t>
      </w:r>
      <w:r w:rsidRPr="003C77B4">
        <w:t xml:space="preserve">As such, it is essential that SRAs </w:t>
      </w:r>
      <w:r w:rsidR="00FA1ACC" w:rsidRPr="003C77B4">
        <w:t>have skill</w:t>
      </w:r>
      <w:r w:rsidR="008422AE" w:rsidRPr="003C77B4">
        <w:t>s</w:t>
      </w:r>
      <w:r w:rsidR="00FA1ACC" w:rsidRPr="003C77B4">
        <w:t xml:space="preserve"> to apply Type A scenarios which contribute to delta LERF and </w:t>
      </w:r>
      <w:r w:rsidR="008422AE" w:rsidRPr="003C77B4">
        <w:t xml:space="preserve">to </w:t>
      </w:r>
      <w:r w:rsidR="00FA1ACC" w:rsidRPr="003C77B4">
        <w:t>evaluate Type B findings that impact only the containment function without affected core damage sequences.</w:t>
      </w:r>
    </w:p>
    <w:p w14:paraId="546857EA" w14:textId="55030402" w:rsidR="00E9661C" w:rsidRPr="003C77B4" w:rsidRDefault="00317A49" w:rsidP="00D95DDF">
      <w:pPr>
        <w:pStyle w:val="JOURNALHeading2"/>
      </w:pPr>
      <w:r>
        <w:t>COMPETENCY AREA:</w:t>
      </w:r>
      <w:r w:rsidR="00736847" w:rsidRPr="003C77B4">
        <w:tab/>
      </w:r>
      <w:r w:rsidR="00E9661C" w:rsidRPr="003C77B4">
        <w:t>TECHNICAL AREA EXPERTISE</w:t>
      </w:r>
      <w:r w:rsidR="00D95DDF">
        <w:br/>
      </w:r>
      <w:r w:rsidR="00E9661C" w:rsidRPr="003C77B4">
        <w:t>INSPECTION</w:t>
      </w:r>
    </w:p>
    <w:p w14:paraId="788471B3" w14:textId="29D62D60" w:rsidR="00E9661C" w:rsidRPr="003C77B4" w:rsidRDefault="00E9661C" w:rsidP="00293AD7">
      <w:pPr>
        <w:pStyle w:val="JOURNALHeading2"/>
      </w:pPr>
      <w:r w:rsidRPr="003C77B4">
        <w:t>LEVEL OF EFFORT:</w:t>
      </w:r>
      <w:r w:rsidRPr="003C77B4">
        <w:tab/>
      </w:r>
      <w:r w:rsidR="00FE2201" w:rsidRPr="003C77B4">
        <w:t>16</w:t>
      </w:r>
      <w:r w:rsidRPr="003C77B4">
        <w:t xml:space="preserve"> Hours</w:t>
      </w:r>
    </w:p>
    <w:p w14:paraId="76CE6190" w14:textId="77777777" w:rsidR="00317A49" w:rsidRDefault="00317A49" w:rsidP="00815064">
      <w:pPr>
        <w:pStyle w:val="JOURNALHeading2"/>
      </w:pPr>
      <w:r>
        <w:t>REFERENCES:</w:t>
      </w:r>
    </w:p>
    <w:p w14:paraId="18FB412A" w14:textId="69EDC97B" w:rsidR="00E9661C" w:rsidRPr="00522C79" w:rsidRDefault="00E9661C" w:rsidP="004022F1">
      <w:pPr>
        <w:pStyle w:val="BodyText"/>
        <w:numPr>
          <w:ilvl w:val="0"/>
          <w:numId w:val="56"/>
        </w:numPr>
      </w:pPr>
      <w:r w:rsidRPr="00522C79">
        <w:t xml:space="preserve">IMC </w:t>
      </w:r>
      <w:ins w:id="97" w:author="Author">
        <w:r w:rsidR="00D678BF">
          <w:t>0</w:t>
        </w:r>
      </w:ins>
      <w:r w:rsidRPr="00522C79">
        <w:t>609, A</w:t>
      </w:r>
      <w:r w:rsidR="00FE2201" w:rsidRPr="00522C79">
        <w:t xml:space="preserve">ppendix H, </w:t>
      </w:r>
      <w:ins w:id="98" w:author="Author">
        <w:r w:rsidR="004353BC">
          <w:t>“</w:t>
        </w:r>
      </w:ins>
      <w:r w:rsidR="00FE2201" w:rsidRPr="00522C79">
        <w:t>Containment Integrity S</w:t>
      </w:r>
      <w:ins w:id="99" w:author="Author">
        <w:r w:rsidR="004353BC">
          <w:t xml:space="preserve">ignificance </w:t>
        </w:r>
      </w:ins>
      <w:r w:rsidR="00FE2201" w:rsidRPr="00522C79">
        <w:t>D</w:t>
      </w:r>
      <w:ins w:id="100" w:author="Author">
        <w:r w:rsidR="004353BC">
          <w:t xml:space="preserve">etermination </w:t>
        </w:r>
      </w:ins>
      <w:r w:rsidR="00FE2201" w:rsidRPr="00522C79">
        <w:t>P</w:t>
      </w:r>
      <w:ins w:id="101" w:author="Author">
        <w:r w:rsidR="004353BC">
          <w:t>rocess”</w:t>
        </w:r>
      </w:ins>
    </w:p>
    <w:p w14:paraId="79FFAF49" w14:textId="4537FB1F" w:rsidR="00FE2201" w:rsidRPr="00293AD7" w:rsidRDefault="00FE2201" w:rsidP="004022F1">
      <w:pPr>
        <w:pStyle w:val="BodyText"/>
        <w:numPr>
          <w:ilvl w:val="0"/>
          <w:numId w:val="56"/>
        </w:numPr>
      </w:pPr>
      <w:r w:rsidRPr="00293AD7">
        <w:t xml:space="preserve">IMC </w:t>
      </w:r>
      <w:ins w:id="102" w:author="Author">
        <w:r w:rsidR="00D678BF">
          <w:t>0</w:t>
        </w:r>
      </w:ins>
      <w:r w:rsidRPr="00293AD7">
        <w:t>308 Attachment 3, Appendix H, Basis Document for IMC 0609 Appendix H</w:t>
      </w:r>
    </w:p>
    <w:p w14:paraId="60F48B37" w14:textId="58F08D1A" w:rsidR="00FE2201" w:rsidRPr="00293AD7" w:rsidRDefault="00553FC6" w:rsidP="004022F1">
      <w:pPr>
        <w:pStyle w:val="BodyText"/>
        <w:numPr>
          <w:ilvl w:val="0"/>
          <w:numId w:val="56"/>
        </w:numPr>
      </w:pPr>
      <w:r w:rsidRPr="00293AD7">
        <w:t>NUREG 1765, “Basis Document for LERF SDP”</w:t>
      </w:r>
    </w:p>
    <w:p w14:paraId="208D9506" w14:textId="68DE6151" w:rsidR="00B61BCD" w:rsidRPr="00522C79" w:rsidRDefault="00B61BCD" w:rsidP="004022F1">
      <w:pPr>
        <w:pStyle w:val="BodyText"/>
        <w:numPr>
          <w:ilvl w:val="0"/>
          <w:numId w:val="56"/>
        </w:numPr>
      </w:pPr>
      <w:r w:rsidRPr="00522C79">
        <w:rPr>
          <w:bCs/>
        </w:rPr>
        <w:t>Qualitative Safety Goals for the Operation of Nuclear Power Plants; Policy Statement Publication</w:t>
      </w:r>
    </w:p>
    <w:p w14:paraId="28FE40DD" w14:textId="77777777" w:rsidR="00C47FD8" w:rsidRDefault="00C47FD8" w:rsidP="00815064">
      <w:pPr>
        <w:pStyle w:val="JOURNALHeading2"/>
        <w:rPr>
          <w:bCs w:val="0"/>
        </w:rPr>
      </w:pPr>
      <w:r w:rsidRPr="00815064">
        <w:t>EVALUATION</w:t>
      </w:r>
      <w:r>
        <w:rPr>
          <w:bCs w:val="0"/>
        </w:rPr>
        <w:t xml:space="preserve"> CRITERIA:</w:t>
      </w:r>
    </w:p>
    <w:p w14:paraId="6EB3B8E8" w14:textId="18977A38" w:rsidR="00E9661C" w:rsidRPr="003C77B4" w:rsidRDefault="00E9661C" w:rsidP="004F79A7">
      <w:pPr>
        <w:pStyle w:val="BodyText"/>
      </w:pPr>
      <w:r w:rsidRPr="003C77B4">
        <w:t>At the completion of this activity, you should be able to:</w:t>
      </w:r>
    </w:p>
    <w:p w14:paraId="749EF18D" w14:textId="7472E304" w:rsidR="00ED4FCD" w:rsidRPr="003C77B4" w:rsidRDefault="00B61BCD" w:rsidP="004022F1">
      <w:pPr>
        <w:pStyle w:val="BodyText"/>
        <w:numPr>
          <w:ilvl w:val="0"/>
          <w:numId w:val="57"/>
        </w:numPr>
      </w:pPr>
      <w:r w:rsidRPr="003C77B4">
        <w:t>E</w:t>
      </w:r>
      <w:r w:rsidR="003E62ED" w:rsidRPr="003C77B4">
        <w:t>xplain</w:t>
      </w:r>
      <w:r w:rsidRPr="003C77B4">
        <w:t xml:space="preserve"> </w:t>
      </w:r>
      <w:r w:rsidR="00ED4FCD" w:rsidRPr="003C77B4">
        <w:t xml:space="preserve">for </w:t>
      </w:r>
      <w:r w:rsidRPr="003C77B4">
        <w:t xml:space="preserve">which Safety Goal </w:t>
      </w:r>
      <w:r w:rsidR="00BD66F2" w:rsidRPr="003C77B4">
        <w:t xml:space="preserve">the </w:t>
      </w:r>
      <w:r w:rsidRPr="003C77B4">
        <w:t xml:space="preserve">LERF </w:t>
      </w:r>
      <w:r w:rsidR="00BD66F2" w:rsidRPr="003C77B4">
        <w:t xml:space="preserve">metric </w:t>
      </w:r>
      <w:r w:rsidRPr="003C77B4">
        <w:t xml:space="preserve">is a </w:t>
      </w:r>
      <w:r w:rsidR="00ED4FCD" w:rsidRPr="003C77B4">
        <w:t xml:space="preserve">risk </w:t>
      </w:r>
      <w:r w:rsidRPr="003C77B4">
        <w:t>surrogate</w:t>
      </w:r>
      <w:r w:rsidR="00ED4FCD" w:rsidRPr="003C77B4">
        <w:t xml:space="preserve"> and describe how it differs from </w:t>
      </w:r>
      <w:r w:rsidR="00BD66F2" w:rsidRPr="003C77B4">
        <w:t>the core damage frequency (</w:t>
      </w:r>
      <w:r w:rsidR="00ED4FCD" w:rsidRPr="003C77B4">
        <w:t>CDF</w:t>
      </w:r>
      <w:r w:rsidR="00BD66F2" w:rsidRPr="003C77B4">
        <w:t>) metric</w:t>
      </w:r>
      <w:r w:rsidR="00ED4FCD" w:rsidRPr="003C77B4">
        <w:t>.</w:t>
      </w:r>
    </w:p>
    <w:p w14:paraId="3F43DBCB" w14:textId="549B2161" w:rsidR="00E9661C" w:rsidRPr="003C77B4" w:rsidRDefault="003E62ED" w:rsidP="004022F1">
      <w:pPr>
        <w:pStyle w:val="BodyText"/>
        <w:numPr>
          <w:ilvl w:val="0"/>
          <w:numId w:val="57"/>
        </w:numPr>
      </w:pPr>
      <w:r w:rsidRPr="003C77B4">
        <w:t xml:space="preserve">Describe </w:t>
      </w:r>
      <w:r w:rsidR="00ED4FCD" w:rsidRPr="003C77B4">
        <w:t xml:space="preserve">the difference between </w:t>
      </w:r>
      <w:r w:rsidRPr="003C77B4">
        <w:t>Type A and Type B finding</w:t>
      </w:r>
      <w:r w:rsidR="00ED4FCD" w:rsidRPr="003C77B4">
        <w:t>s</w:t>
      </w:r>
      <w:r w:rsidRPr="003C77B4">
        <w:t>.</w:t>
      </w:r>
    </w:p>
    <w:p w14:paraId="0F5FF80E" w14:textId="30AC8619" w:rsidR="00ED4FCD" w:rsidRPr="003C77B4" w:rsidRDefault="00ED4FCD" w:rsidP="004022F1">
      <w:pPr>
        <w:pStyle w:val="BodyText"/>
        <w:numPr>
          <w:ilvl w:val="0"/>
          <w:numId w:val="57"/>
        </w:numPr>
      </w:pPr>
      <w:r w:rsidRPr="003C77B4">
        <w:t>Describe the risk significance between CDF and LERF and why.</w:t>
      </w:r>
    </w:p>
    <w:p w14:paraId="1958762A" w14:textId="166768DB" w:rsidR="00E9661C" w:rsidRPr="003C77B4" w:rsidRDefault="00ED4FCD" w:rsidP="004022F1">
      <w:pPr>
        <w:pStyle w:val="BodyText"/>
        <w:numPr>
          <w:ilvl w:val="0"/>
          <w:numId w:val="57"/>
        </w:numPr>
      </w:pPr>
      <w:r w:rsidRPr="003C77B4">
        <w:t>E</w:t>
      </w:r>
      <w:r w:rsidR="00E9661C" w:rsidRPr="003C77B4">
        <w:t xml:space="preserve">xplain </w:t>
      </w:r>
      <w:r w:rsidR="003E62ED" w:rsidRPr="003C77B4">
        <w:t xml:space="preserve">when a </w:t>
      </w:r>
      <w:r w:rsidRPr="003C77B4">
        <w:t xml:space="preserve">finding is </w:t>
      </w:r>
      <w:r w:rsidR="003E62ED" w:rsidRPr="003C77B4">
        <w:t>screen</w:t>
      </w:r>
      <w:r w:rsidRPr="003C77B4">
        <w:t>ed</w:t>
      </w:r>
      <w:r w:rsidR="003E62ED" w:rsidRPr="003C77B4">
        <w:t xml:space="preserve"> using LERF Screening criteria.</w:t>
      </w:r>
    </w:p>
    <w:p w14:paraId="03AEDA74" w14:textId="1D839F6F" w:rsidR="00ED4FCD" w:rsidRPr="003C77B4" w:rsidRDefault="00ED4FCD" w:rsidP="004022F1">
      <w:pPr>
        <w:pStyle w:val="BodyText"/>
        <w:numPr>
          <w:ilvl w:val="0"/>
          <w:numId w:val="57"/>
        </w:numPr>
      </w:pPr>
      <w:r w:rsidRPr="003C77B4">
        <w:t>Explain when after shutdown LERF is no longer of concern.</w:t>
      </w:r>
    </w:p>
    <w:p w14:paraId="0E00C359" w14:textId="1ADDC251" w:rsidR="00ED4FCD" w:rsidRPr="003C77B4" w:rsidRDefault="00ED4FCD" w:rsidP="004022F1">
      <w:pPr>
        <w:pStyle w:val="BodyText"/>
        <w:numPr>
          <w:ilvl w:val="0"/>
          <w:numId w:val="57"/>
        </w:numPr>
      </w:pPr>
      <w:r w:rsidRPr="003C77B4">
        <w:t>Describe which containment-related systems, structures, and components have LERF implications.</w:t>
      </w:r>
    </w:p>
    <w:p w14:paraId="2ED0DF90" w14:textId="77777777" w:rsidR="00C47FD8" w:rsidRDefault="00C47FD8" w:rsidP="00815064">
      <w:pPr>
        <w:pStyle w:val="JOURNALHeading2"/>
        <w:rPr>
          <w:bCs w:val="0"/>
        </w:rPr>
      </w:pPr>
      <w:r w:rsidRPr="00815064">
        <w:lastRenderedPageBreak/>
        <w:t>TASKS</w:t>
      </w:r>
      <w:r>
        <w:rPr>
          <w:bCs w:val="0"/>
        </w:rPr>
        <w:t>:</w:t>
      </w:r>
    </w:p>
    <w:p w14:paraId="06FA17E2" w14:textId="1D31049F" w:rsidR="00E9661C" w:rsidRPr="00522C79" w:rsidRDefault="00E9661C" w:rsidP="004022F1">
      <w:pPr>
        <w:pStyle w:val="BodyText"/>
        <w:numPr>
          <w:ilvl w:val="0"/>
          <w:numId w:val="58"/>
        </w:numPr>
      </w:pPr>
      <w:r w:rsidRPr="00522C79">
        <w:t xml:space="preserve">Review at least two completed SERP packages </w:t>
      </w:r>
      <w:r w:rsidR="00BD66F2" w:rsidRPr="00522C79">
        <w:t xml:space="preserve">where LERF was the dominant metric </w:t>
      </w:r>
      <w:r w:rsidRPr="00522C79">
        <w:t xml:space="preserve">for technical content and format. </w:t>
      </w:r>
      <w:ins w:id="103" w:author="Author">
        <w:r w:rsidR="00463AA8">
          <w:t>A</w:t>
        </w:r>
      </w:ins>
      <w:r w:rsidRPr="00522C79">
        <w:t>ssess the understandability of the information presented.</w:t>
      </w:r>
    </w:p>
    <w:p w14:paraId="293E6EB5" w14:textId="0F964A59" w:rsidR="00E9661C" w:rsidRPr="00522C79" w:rsidRDefault="00E9661C" w:rsidP="004022F1">
      <w:pPr>
        <w:pStyle w:val="BodyText"/>
        <w:numPr>
          <w:ilvl w:val="0"/>
          <w:numId w:val="58"/>
        </w:numPr>
      </w:pPr>
      <w:r w:rsidRPr="00522C79">
        <w:t xml:space="preserve">Meet with a qualified SRA to discuss any questions that you have </w:t>
      </w:r>
      <w:proofErr w:type="gramStart"/>
      <w:r w:rsidRPr="00522C79">
        <w:t>as a result of</w:t>
      </w:r>
      <w:proofErr w:type="gramEnd"/>
      <w:r w:rsidRPr="00522C79">
        <w:t xml:space="preserve"> this activity and demonstrate that you can meet the evaluation criteria listed above.</w:t>
      </w:r>
    </w:p>
    <w:p w14:paraId="4F39A58C" w14:textId="1F5E51AF" w:rsidR="00E9661C" w:rsidRPr="00651A0E" w:rsidRDefault="00E9661C" w:rsidP="00815064">
      <w:pPr>
        <w:pStyle w:val="JOURNALHeading2"/>
      </w:pPr>
      <w:r w:rsidRPr="003C77B4">
        <w:t>DOCUMENTATION:</w:t>
      </w:r>
      <w:r w:rsidRPr="003C77B4">
        <w:tab/>
        <w:t>Senior</w:t>
      </w:r>
      <w:r w:rsidRPr="00522C79">
        <w:t xml:space="preserve"> Reactor Analyst Qualification Signature Card, </w:t>
      </w:r>
      <w:r w:rsidR="00293AD7">
        <w:br/>
      </w:r>
      <w:r w:rsidRPr="00522C79">
        <w:t>Item ISA-SRA-1</w:t>
      </w:r>
      <w:r w:rsidR="00BC7FF3" w:rsidRPr="00522C79">
        <w:t>3</w:t>
      </w:r>
    </w:p>
    <w:p w14:paraId="4AA2CB10" w14:textId="77777777" w:rsidR="00C24573" w:rsidRDefault="00C24573" w:rsidP="00104F20">
      <w:pPr>
        <w:pStyle w:val="BodyText"/>
      </w:pPr>
    </w:p>
    <w:p w14:paraId="787247A9" w14:textId="31E21DED" w:rsidR="00104F20" w:rsidRDefault="00104F20" w:rsidP="00104F20">
      <w:pPr>
        <w:pStyle w:val="BodyText"/>
        <w:sectPr w:rsidR="00104F20" w:rsidSect="00CD369D">
          <w:headerReference w:type="default" r:id="rId18"/>
          <w:pgSz w:w="12240" w:h="15840" w:code="1"/>
          <w:pgMar w:top="1440" w:right="1440" w:bottom="1440" w:left="1440" w:header="720" w:footer="720" w:gutter="0"/>
          <w:cols w:space="720"/>
          <w:noEndnote/>
          <w:docGrid w:linePitch="326"/>
        </w:sectPr>
      </w:pPr>
    </w:p>
    <w:p w14:paraId="16A1EAEE" w14:textId="77777777" w:rsidR="00C24573" w:rsidRDefault="00D46197" w:rsidP="002546B2">
      <w:pPr>
        <w:pStyle w:val="SectionTitlePage"/>
        <w:sectPr w:rsidR="00C24573" w:rsidSect="002546B2">
          <w:pgSz w:w="12240" w:h="15840" w:code="1"/>
          <w:pgMar w:top="1440" w:right="1440" w:bottom="1440" w:left="1440" w:header="720" w:footer="720" w:gutter="0"/>
          <w:cols w:space="720"/>
          <w:vAlign w:val="center"/>
          <w:noEndnote/>
          <w:docGrid w:linePitch="326"/>
        </w:sectPr>
      </w:pPr>
      <w:bookmarkStart w:id="104" w:name="_Toc130999080"/>
      <w:r w:rsidRPr="002F4264">
        <w:lastRenderedPageBreak/>
        <w:t>Senior Reactor Analyst Rotational Assignments</w:t>
      </w:r>
      <w:bookmarkEnd w:id="104"/>
    </w:p>
    <w:p w14:paraId="27B927D8" w14:textId="4D5D3446" w:rsidR="00D46197" w:rsidRPr="003C77B4" w:rsidRDefault="00D46197" w:rsidP="00AD54A6">
      <w:pPr>
        <w:pStyle w:val="JournalTOPIC"/>
      </w:pPr>
      <w:bookmarkStart w:id="105" w:name="_Toc130999081"/>
      <w:r w:rsidRPr="003C77B4">
        <w:lastRenderedPageBreak/>
        <w:t xml:space="preserve">(ROT-SRA-1) Rotational Assignment to </w:t>
      </w:r>
      <w:r w:rsidR="427FE5F6">
        <w:t>APOB</w:t>
      </w:r>
      <w:r w:rsidRPr="003C77B4">
        <w:t>/NRR</w:t>
      </w:r>
      <w:bookmarkEnd w:id="105"/>
    </w:p>
    <w:p w14:paraId="52339B8C" w14:textId="77777777" w:rsidR="00317A49" w:rsidRDefault="00317A49" w:rsidP="00815064">
      <w:pPr>
        <w:pStyle w:val="JOURNALHeading2"/>
      </w:pPr>
      <w:r>
        <w:t>PURPOSE:</w:t>
      </w:r>
    </w:p>
    <w:p w14:paraId="2AD5ACD3" w14:textId="7C8B031A" w:rsidR="00D46197" w:rsidRPr="003C77B4" w:rsidRDefault="00D46197" w:rsidP="004F79A7">
      <w:pPr>
        <w:pStyle w:val="BodyText"/>
      </w:pPr>
      <w:r w:rsidRPr="003C77B4">
        <w:t xml:space="preserve">The purpose of this assignment is to help the SRA to become thoroughly familiar with the operation and risk analysis tools and techniques used by the PRA </w:t>
      </w:r>
      <w:r w:rsidR="423A8D01">
        <w:t>Oversight</w:t>
      </w:r>
      <w:r w:rsidRPr="003C77B4">
        <w:t xml:space="preserve"> Branch (</w:t>
      </w:r>
      <w:r w:rsidR="423A8D01">
        <w:t>APOB</w:t>
      </w:r>
      <w:r w:rsidRPr="003C77B4">
        <w:t xml:space="preserve">) at NRC Headquarters. Those permanently assigned to </w:t>
      </w:r>
      <w:r w:rsidR="423A8D01">
        <w:t>APOB</w:t>
      </w:r>
      <w:r w:rsidRPr="003C77B4">
        <w:t xml:space="preserve"> are not required to complete this rotation.</w:t>
      </w:r>
    </w:p>
    <w:p w14:paraId="2AFCACD2" w14:textId="5B610425" w:rsidR="00D46197" w:rsidRPr="003C77B4" w:rsidRDefault="00317A49" w:rsidP="00815064">
      <w:pPr>
        <w:pStyle w:val="JOURNALHeading2"/>
      </w:pPr>
      <w:r>
        <w:t>COMPETENCY AREA:</w:t>
      </w:r>
      <w:r w:rsidR="00736847" w:rsidRPr="003C77B4">
        <w:tab/>
      </w:r>
      <w:r w:rsidR="00D46197" w:rsidRPr="003C77B4">
        <w:t>TECHNICAL AREA EXPERTISE</w:t>
      </w:r>
    </w:p>
    <w:p w14:paraId="1C8173E3" w14:textId="582C91F3" w:rsidR="00D46197" w:rsidRPr="003C77B4" w:rsidRDefault="00317A49" w:rsidP="00815064">
      <w:pPr>
        <w:pStyle w:val="JOURNALHeading2"/>
      </w:pPr>
      <w:r>
        <w:t>LEVEL OF EFFORT:</w:t>
      </w:r>
      <w:r w:rsidR="00D46197" w:rsidRPr="003C77B4">
        <w:tab/>
        <w:t xml:space="preserve">Length of rotation is </w:t>
      </w:r>
      <w:r w:rsidR="00474DC2">
        <w:t>2</w:t>
      </w:r>
      <w:r w:rsidR="00D46197" w:rsidRPr="003C77B4">
        <w:t xml:space="preserve"> months.</w:t>
      </w:r>
    </w:p>
    <w:p w14:paraId="39E2A996" w14:textId="77777777" w:rsidR="00317A49" w:rsidRDefault="00317A49" w:rsidP="00815064">
      <w:pPr>
        <w:pStyle w:val="JOURNALHeading2"/>
      </w:pPr>
      <w:r>
        <w:t>REFERENCES:</w:t>
      </w:r>
    </w:p>
    <w:p w14:paraId="2BF1A8CF" w14:textId="68204ACE" w:rsidR="00D46197" w:rsidRPr="003C77B4" w:rsidRDefault="00D46197" w:rsidP="003F32F0">
      <w:pPr>
        <w:pStyle w:val="BodyText"/>
      </w:pPr>
      <w:r w:rsidRPr="003C77B4">
        <w:t>None</w:t>
      </w:r>
    </w:p>
    <w:p w14:paraId="696EBF93" w14:textId="77777777" w:rsidR="003F32F0" w:rsidRDefault="00D46197" w:rsidP="003F32F0">
      <w:pPr>
        <w:pStyle w:val="JOURNALHeading2"/>
      </w:pPr>
      <w:r w:rsidRPr="003C77B4">
        <w:t>EVALUATION CRITERIA:</w:t>
      </w:r>
    </w:p>
    <w:p w14:paraId="46B6ABE0" w14:textId="32E1F062" w:rsidR="00D46197" w:rsidRPr="00522C79" w:rsidRDefault="00D46197" w:rsidP="003F32F0">
      <w:pPr>
        <w:pStyle w:val="BodyText"/>
      </w:pPr>
      <w:r w:rsidRPr="003C77B4">
        <w:t>U</w:t>
      </w:r>
      <w:r w:rsidRPr="00522C79">
        <w:t>pon completion of the tasks, you should be able to:</w:t>
      </w:r>
    </w:p>
    <w:p w14:paraId="55EF4C9C" w14:textId="77777777" w:rsidR="00D46197" w:rsidRPr="00522C79" w:rsidRDefault="00D46197" w:rsidP="004022F1">
      <w:pPr>
        <w:pStyle w:val="BodyText"/>
        <w:numPr>
          <w:ilvl w:val="0"/>
          <w:numId w:val="59"/>
        </w:numPr>
      </w:pPr>
      <w:r w:rsidRPr="00522C79">
        <w:t>Demonstrate proficiency in using SAPHIRE/GEM to assess the risk of events and conditions.</w:t>
      </w:r>
    </w:p>
    <w:p w14:paraId="2EBC1E95" w14:textId="77777777" w:rsidR="00D46197" w:rsidRPr="00522C79" w:rsidRDefault="00D46197" w:rsidP="004022F1">
      <w:pPr>
        <w:pStyle w:val="BodyText"/>
        <w:numPr>
          <w:ilvl w:val="0"/>
          <w:numId w:val="59"/>
        </w:numPr>
      </w:pPr>
      <w:r w:rsidRPr="00522C79">
        <w:t xml:space="preserve">Be able to identify lead technical experts in NRR and Research, who can provide information on structure, </w:t>
      </w:r>
      <w:proofErr w:type="gramStart"/>
      <w:r w:rsidRPr="00522C79">
        <w:t>system</w:t>
      </w:r>
      <w:proofErr w:type="gramEnd"/>
      <w:r w:rsidRPr="00522C79">
        <w:t xml:space="preserve"> and component performance to be used in risk assessments.</w:t>
      </w:r>
    </w:p>
    <w:p w14:paraId="25CE7F47" w14:textId="77777777" w:rsidR="00D46197" w:rsidRPr="00522C79" w:rsidRDefault="00D46197" w:rsidP="004022F1">
      <w:pPr>
        <w:pStyle w:val="BodyText"/>
        <w:numPr>
          <w:ilvl w:val="0"/>
          <w:numId w:val="59"/>
        </w:numPr>
        <w:rPr>
          <w:b/>
          <w:bCs/>
        </w:rPr>
      </w:pPr>
      <w:r w:rsidRPr="00522C79">
        <w:t>Demonstrate an understanding of risk application to licensee program change submittals and technical specification amendments.</w:t>
      </w:r>
    </w:p>
    <w:p w14:paraId="066B22D5" w14:textId="77777777" w:rsidR="00C47FD8" w:rsidRDefault="00C47FD8" w:rsidP="00815064">
      <w:pPr>
        <w:pStyle w:val="JOURNALHeading2"/>
        <w:rPr>
          <w:bCs w:val="0"/>
        </w:rPr>
      </w:pPr>
      <w:r w:rsidRPr="00815064">
        <w:t>TASKS</w:t>
      </w:r>
      <w:r>
        <w:rPr>
          <w:bCs w:val="0"/>
        </w:rPr>
        <w:t>:</w:t>
      </w:r>
    </w:p>
    <w:p w14:paraId="4DE1EBEC" w14:textId="245D1BCA" w:rsidR="00D46197" w:rsidRPr="00522C79" w:rsidRDefault="00D46197" w:rsidP="004022F1">
      <w:pPr>
        <w:pStyle w:val="BodyText"/>
        <w:numPr>
          <w:ilvl w:val="0"/>
          <w:numId w:val="60"/>
        </w:numPr>
      </w:pPr>
      <w:r w:rsidRPr="003C77B4">
        <w:t>Run ASP/SPAR model analyses using SAPHIRE/GEM and/or interpret existing PRA results for event/condition evaluation or for</w:t>
      </w:r>
      <w:r w:rsidRPr="00522C79">
        <w:t xml:space="preserve"> inspection planning/focus.</w:t>
      </w:r>
    </w:p>
    <w:p w14:paraId="693E5C3F" w14:textId="7E504B19" w:rsidR="00D46197" w:rsidRPr="00522C79" w:rsidRDefault="00D46197" w:rsidP="004022F1">
      <w:pPr>
        <w:pStyle w:val="BodyText"/>
        <w:numPr>
          <w:ilvl w:val="0"/>
          <w:numId w:val="60"/>
        </w:numPr>
      </w:pPr>
      <w:r w:rsidRPr="00522C79">
        <w:t xml:space="preserve">Assist with resolution of Maintenance Rule PRA issues or discuss how risk insights are used in the maintenance rule with lead technical experts in </w:t>
      </w:r>
      <w:r w:rsidR="427FE5F6">
        <w:t>APOB</w:t>
      </w:r>
      <w:r w:rsidRPr="00522C79">
        <w:t>/NRR.</w:t>
      </w:r>
    </w:p>
    <w:p w14:paraId="12C93C1B" w14:textId="4ECE0618" w:rsidR="00D46197" w:rsidRPr="00522C79" w:rsidRDefault="00D46197" w:rsidP="004022F1">
      <w:pPr>
        <w:pStyle w:val="BodyText"/>
        <w:numPr>
          <w:ilvl w:val="0"/>
          <w:numId w:val="60"/>
        </w:numPr>
      </w:pPr>
      <w:r w:rsidRPr="00522C79">
        <w:t xml:space="preserve">Discuss current risk issues with insights and applications with lead technical experts in </w:t>
      </w:r>
      <w:r w:rsidR="427FE5F6">
        <w:t>APOB</w:t>
      </w:r>
      <w:r w:rsidRPr="00522C79">
        <w:t>/NRR in the following areas:</w:t>
      </w:r>
    </w:p>
    <w:p w14:paraId="4D138EBB" w14:textId="1B622579" w:rsidR="00D46197" w:rsidRPr="00522C79" w:rsidRDefault="00D46197" w:rsidP="004022F1">
      <w:pPr>
        <w:pStyle w:val="BodyText"/>
        <w:numPr>
          <w:ilvl w:val="1"/>
          <w:numId w:val="60"/>
        </w:numPr>
        <w:contextualSpacing/>
      </w:pPr>
      <w:r w:rsidRPr="00522C79">
        <w:t>Containment Performance</w:t>
      </w:r>
    </w:p>
    <w:p w14:paraId="02577B3F" w14:textId="16047C3D" w:rsidR="00D46197" w:rsidRPr="00522C79" w:rsidRDefault="00D46197" w:rsidP="004022F1">
      <w:pPr>
        <w:pStyle w:val="BodyText"/>
        <w:numPr>
          <w:ilvl w:val="1"/>
          <w:numId w:val="60"/>
        </w:numPr>
        <w:contextualSpacing/>
      </w:pPr>
      <w:r w:rsidRPr="00522C79">
        <w:t>Event Analysis and Response</w:t>
      </w:r>
    </w:p>
    <w:p w14:paraId="711FD528" w14:textId="72ECBE4D" w:rsidR="00337F76" w:rsidRDefault="00D46197" w:rsidP="004022F1">
      <w:pPr>
        <w:pStyle w:val="BodyText"/>
        <w:numPr>
          <w:ilvl w:val="1"/>
          <w:numId w:val="60"/>
        </w:numPr>
        <w:contextualSpacing/>
      </w:pPr>
      <w:r w:rsidRPr="00522C79">
        <w:t>SDP phase 2 worksheet development</w:t>
      </w:r>
    </w:p>
    <w:p w14:paraId="00DA2E5A" w14:textId="5CCB215C" w:rsidR="0087005A" w:rsidRPr="00522C79" w:rsidRDefault="00D46197" w:rsidP="004022F1">
      <w:pPr>
        <w:pStyle w:val="BodyText"/>
        <w:numPr>
          <w:ilvl w:val="1"/>
          <w:numId w:val="60"/>
        </w:numPr>
      </w:pPr>
      <w:r w:rsidRPr="00522C79">
        <w:t>External Event Analysis (includes fire risk and shutdown</w:t>
      </w:r>
      <w:r w:rsidR="00E17520">
        <w:t xml:space="preserve"> </w:t>
      </w:r>
      <w:r w:rsidRPr="00522C79">
        <w:t>ri</w:t>
      </w:r>
      <w:r w:rsidR="004118FA" w:rsidRPr="00522C79">
        <w:t>sk)</w:t>
      </w:r>
    </w:p>
    <w:p w14:paraId="6748BFAC" w14:textId="3F64A43D" w:rsidR="00D46197" w:rsidRPr="00522C79" w:rsidRDefault="00D46197" w:rsidP="004022F1">
      <w:pPr>
        <w:pStyle w:val="BodyText"/>
        <w:numPr>
          <w:ilvl w:val="0"/>
          <w:numId w:val="60"/>
        </w:numPr>
      </w:pPr>
      <w:r w:rsidRPr="00522C79">
        <w:lastRenderedPageBreak/>
        <w:t xml:space="preserve">Discuss the use of risk insights for event/condition response using MD 8.3 with IRO, NRR event assessment, and </w:t>
      </w:r>
      <w:r w:rsidR="427FE5F6">
        <w:t>APOB</w:t>
      </w:r>
      <w:r w:rsidRPr="00522C79">
        <w:t xml:space="preserve"> personnel.</w:t>
      </w:r>
    </w:p>
    <w:p w14:paraId="07747A1B" w14:textId="4F94135F" w:rsidR="00D46197" w:rsidRPr="00522C79" w:rsidRDefault="00D46197" w:rsidP="004022F1">
      <w:pPr>
        <w:pStyle w:val="BodyText"/>
        <w:numPr>
          <w:ilvl w:val="0"/>
          <w:numId w:val="60"/>
        </w:numPr>
      </w:pPr>
      <w:r w:rsidRPr="00522C79">
        <w:t>Understand computer-based simplified PRA (SPAR) models:</w:t>
      </w:r>
    </w:p>
    <w:p w14:paraId="1A7D0D17" w14:textId="13AEEEBC" w:rsidR="00D46197" w:rsidRPr="00522C79" w:rsidRDefault="00D46197" w:rsidP="004022F1">
      <w:pPr>
        <w:pStyle w:val="BodyText"/>
        <w:numPr>
          <w:ilvl w:val="1"/>
          <w:numId w:val="60"/>
        </w:numPr>
        <w:contextualSpacing/>
      </w:pPr>
      <w:r w:rsidRPr="00522C79">
        <w:t>Perform sensitivity studies and generate and interpret various importance measures</w:t>
      </w:r>
      <w:ins w:id="106" w:author="Author">
        <w:r w:rsidR="00835B14">
          <w:t>.</w:t>
        </w:r>
      </w:ins>
    </w:p>
    <w:p w14:paraId="4A6BF66F" w14:textId="340F1D0D" w:rsidR="00D46197" w:rsidRPr="00522C79" w:rsidRDefault="00D46197" w:rsidP="004022F1">
      <w:pPr>
        <w:pStyle w:val="BodyText"/>
        <w:numPr>
          <w:ilvl w:val="1"/>
          <w:numId w:val="60"/>
        </w:numPr>
        <w:contextualSpacing/>
      </w:pPr>
      <w:r w:rsidRPr="00522C79">
        <w:t>Identify and understand modeling and data limitations</w:t>
      </w:r>
      <w:ins w:id="107" w:author="Author">
        <w:r w:rsidR="00835B14">
          <w:t>.</w:t>
        </w:r>
      </w:ins>
    </w:p>
    <w:p w14:paraId="2AD9DA51" w14:textId="7C02F740" w:rsidR="00D46197" w:rsidRPr="00522C79" w:rsidRDefault="00D46197" w:rsidP="004022F1">
      <w:pPr>
        <w:pStyle w:val="BodyText"/>
        <w:numPr>
          <w:ilvl w:val="1"/>
          <w:numId w:val="60"/>
        </w:numPr>
      </w:pPr>
      <w:r w:rsidRPr="00522C79">
        <w:t xml:space="preserve">Perform analysis of at least </w:t>
      </w:r>
      <w:r w:rsidR="0047559F">
        <w:t>three</w:t>
      </w:r>
      <w:r w:rsidRPr="00522C79">
        <w:t xml:space="preserve"> selected events from NUREG/CR-4674 (Precursors to Potential Severe Core Damage Accidents) using the appropriate model and compare your results with ASP results. Discuss any differences with an SRA or HQ risk analyst.</w:t>
      </w:r>
    </w:p>
    <w:p w14:paraId="44D4ADA2" w14:textId="21DE8611" w:rsidR="00D46197" w:rsidRPr="00522C79" w:rsidRDefault="00D46197" w:rsidP="004022F1">
      <w:pPr>
        <w:pStyle w:val="BodyText"/>
        <w:numPr>
          <w:ilvl w:val="0"/>
          <w:numId w:val="60"/>
        </w:numPr>
      </w:pPr>
      <w:r w:rsidRPr="00522C79">
        <w:t>Discuss risk application with SRA or HQ risk analyst regarding:</w:t>
      </w:r>
    </w:p>
    <w:p w14:paraId="2E15EED4" w14:textId="6098BC2C" w:rsidR="00D46197" w:rsidRPr="00522C79" w:rsidRDefault="00D46197" w:rsidP="004022F1">
      <w:pPr>
        <w:pStyle w:val="BodyText"/>
        <w:numPr>
          <w:ilvl w:val="1"/>
          <w:numId w:val="60"/>
        </w:numPr>
        <w:contextualSpacing/>
      </w:pPr>
      <w:r w:rsidRPr="00522C79">
        <w:t>Decision criteria for PRA use (e.g.</w:t>
      </w:r>
      <w:ins w:id="108" w:author="Author">
        <w:r w:rsidR="00EE5519">
          <w:t>,</w:t>
        </w:r>
      </w:ins>
      <w:r w:rsidRPr="00522C79">
        <w:t xml:space="preserve"> risk-informed licensee amendments)</w:t>
      </w:r>
    </w:p>
    <w:p w14:paraId="1A7816BB" w14:textId="27BC4741" w:rsidR="00D46197" w:rsidRPr="00522C79" w:rsidRDefault="00D46197" w:rsidP="004022F1">
      <w:pPr>
        <w:pStyle w:val="BodyText"/>
        <w:numPr>
          <w:ilvl w:val="1"/>
          <w:numId w:val="60"/>
        </w:numPr>
        <w:contextualSpacing/>
      </w:pPr>
      <w:r w:rsidRPr="00522C79">
        <w:t>ISI/IST Graded QA</w:t>
      </w:r>
    </w:p>
    <w:p w14:paraId="0C0CC400" w14:textId="6808F99E" w:rsidR="00D46197" w:rsidRPr="00522C79" w:rsidRDefault="00D46197" w:rsidP="004022F1">
      <w:pPr>
        <w:pStyle w:val="BodyText"/>
        <w:numPr>
          <w:ilvl w:val="1"/>
          <w:numId w:val="60"/>
        </w:numPr>
        <w:contextualSpacing/>
      </w:pPr>
      <w:r w:rsidRPr="00522C79">
        <w:t>Technical Specifications</w:t>
      </w:r>
    </w:p>
    <w:p w14:paraId="60C7F317" w14:textId="2AA0BBE4" w:rsidR="00D46197" w:rsidRPr="00522C79" w:rsidRDefault="00D46197" w:rsidP="004022F1">
      <w:pPr>
        <w:pStyle w:val="BodyText"/>
        <w:numPr>
          <w:ilvl w:val="1"/>
          <w:numId w:val="60"/>
        </w:numPr>
        <w:contextualSpacing/>
      </w:pPr>
      <w:r w:rsidRPr="00522C79">
        <w:t>Use in SDP phase 1 and phase 2 Worksheets</w:t>
      </w:r>
    </w:p>
    <w:p w14:paraId="71C590F2" w14:textId="2956E05B" w:rsidR="00D46197" w:rsidRPr="00522C79" w:rsidRDefault="00D46197" w:rsidP="004022F1">
      <w:pPr>
        <w:pStyle w:val="BodyText"/>
        <w:numPr>
          <w:ilvl w:val="1"/>
          <w:numId w:val="60"/>
        </w:numPr>
      </w:pPr>
      <w:r w:rsidRPr="00522C79">
        <w:t>Limitations of on-line risk monitoring software (e.g.</w:t>
      </w:r>
      <w:ins w:id="109" w:author="Author">
        <w:r w:rsidR="00EE5519">
          <w:t>,</w:t>
        </w:r>
      </w:ins>
      <w:r w:rsidRPr="00522C79">
        <w:t xml:space="preserve"> re-qualification vs. re-solving)</w:t>
      </w:r>
    </w:p>
    <w:p w14:paraId="67AEA069" w14:textId="0E1777CB" w:rsidR="00D46197" w:rsidRPr="00522C79" w:rsidRDefault="00D46197" w:rsidP="004022F1">
      <w:pPr>
        <w:pStyle w:val="BodyText"/>
        <w:numPr>
          <w:ilvl w:val="0"/>
          <w:numId w:val="60"/>
        </w:numPr>
      </w:pPr>
      <w:r w:rsidRPr="00522C79">
        <w:t>Make an oral presentation to an audience, including risk analysts, on a risk subject of interest chosen by the SRA trainee or on an analysis/event assessment performed during the rotation.</w:t>
      </w:r>
    </w:p>
    <w:p w14:paraId="69415B72" w14:textId="1EB2A0B2" w:rsidR="00D46197" w:rsidRPr="00522C79" w:rsidRDefault="005B4B3F" w:rsidP="004022F1">
      <w:pPr>
        <w:pStyle w:val="BodyText"/>
        <w:numPr>
          <w:ilvl w:val="0"/>
          <w:numId w:val="60"/>
        </w:numPr>
      </w:pPr>
      <w:r>
        <w:t>M</w:t>
      </w:r>
      <w:r w:rsidR="00D46197" w:rsidRPr="00522C79">
        <w:t xml:space="preserve">eet with a qualified SRA or risk analyst to discuss any questions that you have </w:t>
      </w:r>
      <w:proofErr w:type="gramStart"/>
      <w:r w:rsidR="00D46197" w:rsidRPr="00522C79">
        <w:t>as a result of</w:t>
      </w:r>
      <w:proofErr w:type="gramEnd"/>
      <w:r w:rsidR="00D46197" w:rsidRPr="00522C79">
        <w:t xml:space="preserve"> this activity and demonstrate that you can meet the evaluation criteria listed above.</w:t>
      </w:r>
    </w:p>
    <w:p w14:paraId="3442837F" w14:textId="77777777" w:rsidR="00D46197" w:rsidRPr="00522C79" w:rsidRDefault="00D46197" w:rsidP="00815064">
      <w:pPr>
        <w:pStyle w:val="JOURNALHeading2"/>
      </w:pPr>
      <w:r w:rsidRPr="003C77B4">
        <w:t>DOCUMENTATION:</w:t>
      </w:r>
      <w:r w:rsidRPr="003C77B4">
        <w:tab/>
        <w:t>SRA</w:t>
      </w:r>
      <w:r w:rsidRPr="00522C79">
        <w:t xml:space="preserve"> Proficiency Level Qualification Signature Card Item ROT-SRA-1</w:t>
      </w:r>
    </w:p>
    <w:p w14:paraId="31E0EDE7" w14:textId="390950D4" w:rsidR="00D46197" w:rsidRPr="003C77B4" w:rsidRDefault="00D46197" w:rsidP="002546B2">
      <w:pPr>
        <w:pStyle w:val="JournalTOPIC"/>
      </w:pPr>
      <w:bookmarkStart w:id="110" w:name="_Toc130999082"/>
      <w:r w:rsidRPr="003C77B4">
        <w:lastRenderedPageBreak/>
        <w:t>(ROT-SRA-2) Rotational Assignment to Regional Office</w:t>
      </w:r>
      <w:bookmarkEnd w:id="110"/>
    </w:p>
    <w:p w14:paraId="7C110DA0" w14:textId="77777777" w:rsidR="00317A49" w:rsidRDefault="00317A49" w:rsidP="00815064">
      <w:pPr>
        <w:pStyle w:val="JOURNALHeading2"/>
      </w:pPr>
      <w:r>
        <w:t>PURPOSE:</w:t>
      </w:r>
    </w:p>
    <w:p w14:paraId="12D611F4" w14:textId="41552FA1" w:rsidR="00D46197" w:rsidRPr="003C77B4" w:rsidRDefault="00D46197" w:rsidP="004F79A7">
      <w:pPr>
        <w:pStyle w:val="BodyText"/>
      </w:pPr>
      <w:r w:rsidRPr="003C77B4">
        <w:t>The purpose of this assignment is to help the SRA to become thoroughly familiar with the application of operation and risk analysis tools and techniques to emerging plant events and inspection findings.</w:t>
      </w:r>
    </w:p>
    <w:p w14:paraId="5679D85A" w14:textId="1C6A97F0" w:rsidR="00D46197" w:rsidRPr="003C77B4" w:rsidRDefault="00317A49" w:rsidP="00815064">
      <w:pPr>
        <w:pStyle w:val="JOURNALHeading2"/>
      </w:pPr>
      <w:r>
        <w:t>COMPETENCY AREA:</w:t>
      </w:r>
      <w:r w:rsidR="00736847" w:rsidRPr="003C77B4">
        <w:tab/>
      </w:r>
      <w:r w:rsidR="00D46197" w:rsidRPr="003C77B4">
        <w:t>TECHNICAL AREA EXPERTISE</w:t>
      </w:r>
    </w:p>
    <w:p w14:paraId="35416703" w14:textId="49C7E95D" w:rsidR="00D46197" w:rsidRDefault="00317A49" w:rsidP="00815064">
      <w:pPr>
        <w:pStyle w:val="JOURNALHeading2"/>
      </w:pPr>
      <w:r>
        <w:t>LEVEL OF EFFORT:</w:t>
      </w:r>
      <w:r w:rsidR="00D46197" w:rsidRPr="003C77B4">
        <w:tab/>
        <w:t>Len</w:t>
      </w:r>
      <w:r w:rsidR="00D46197" w:rsidRPr="00522C79">
        <w:t xml:space="preserve">gth of rotation is </w:t>
      </w:r>
      <w:r w:rsidR="00B51529">
        <w:t>two</w:t>
      </w:r>
      <w:r w:rsidR="00D46197" w:rsidRPr="00522C79">
        <w:t xml:space="preserve"> months.</w:t>
      </w:r>
    </w:p>
    <w:p w14:paraId="2919C0FF" w14:textId="1D429602" w:rsidR="00D46197" w:rsidRPr="003C77B4" w:rsidRDefault="00E17520" w:rsidP="00E17520">
      <w:pPr>
        <w:pStyle w:val="BoxBodytext3"/>
      </w:pPr>
      <w:r w:rsidRPr="00E17520">
        <w:t>Note: Rotation may not be to your home region. For headquarters personnel, the selection of the region at which you will do your rotation must be agreed upon by management. Also, equivalency justification for this rotational assignment is not permitted.</w:t>
      </w:r>
    </w:p>
    <w:p w14:paraId="316BA4FF" w14:textId="77777777" w:rsidR="00317A49" w:rsidRDefault="00317A49" w:rsidP="00815064">
      <w:pPr>
        <w:pStyle w:val="JOURNALHeading2"/>
        <w:rPr>
          <w:bCs w:val="0"/>
        </w:rPr>
      </w:pPr>
      <w:r w:rsidRPr="00815064">
        <w:t>REFERENCES</w:t>
      </w:r>
      <w:r>
        <w:rPr>
          <w:bCs w:val="0"/>
        </w:rPr>
        <w:t>:</w:t>
      </w:r>
    </w:p>
    <w:p w14:paraId="49FF1F57" w14:textId="6BF1AC4B" w:rsidR="00D46197" w:rsidRPr="003C77B4" w:rsidRDefault="00D46197" w:rsidP="00E17520">
      <w:pPr>
        <w:pStyle w:val="BodyText"/>
      </w:pPr>
      <w:r w:rsidRPr="003C77B4">
        <w:t>None</w:t>
      </w:r>
    </w:p>
    <w:p w14:paraId="29053AE7" w14:textId="77777777" w:rsidR="00E17520" w:rsidRDefault="00D46197" w:rsidP="00E17520">
      <w:pPr>
        <w:pStyle w:val="JOURNALHeading2"/>
      </w:pPr>
      <w:r w:rsidRPr="003C77B4">
        <w:t>EVALUATION CRITERIA:</w:t>
      </w:r>
    </w:p>
    <w:p w14:paraId="5777493F" w14:textId="5C77BABC" w:rsidR="00D46197" w:rsidRPr="003C77B4" w:rsidRDefault="00D46197" w:rsidP="00E17520">
      <w:pPr>
        <w:pStyle w:val="BodyText"/>
      </w:pPr>
      <w:r w:rsidRPr="003C77B4">
        <w:t>Upon completion of the tasks, you should be able to:</w:t>
      </w:r>
    </w:p>
    <w:p w14:paraId="7820C957" w14:textId="77777777" w:rsidR="00D46197" w:rsidRPr="003C77B4" w:rsidRDefault="00D46197" w:rsidP="004022F1">
      <w:pPr>
        <w:pStyle w:val="BodyText"/>
        <w:numPr>
          <w:ilvl w:val="0"/>
          <w:numId w:val="61"/>
        </w:numPr>
      </w:pPr>
      <w:r w:rsidRPr="003C77B4">
        <w:t>Understand the SRA role in evaluating the risk associated with inspection findings.</w:t>
      </w:r>
    </w:p>
    <w:p w14:paraId="4C0EC47C" w14:textId="77777777" w:rsidR="00D46197" w:rsidRPr="003C77B4" w:rsidRDefault="00D46197" w:rsidP="004022F1">
      <w:pPr>
        <w:pStyle w:val="BodyText"/>
        <w:numPr>
          <w:ilvl w:val="0"/>
          <w:numId w:val="61"/>
        </w:numPr>
      </w:pPr>
      <w:r w:rsidRPr="003C77B4">
        <w:t>Understand the SRA role in evaluating the significance of operational events.</w:t>
      </w:r>
    </w:p>
    <w:p w14:paraId="789EA2A1" w14:textId="77777777" w:rsidR="00D46197" w:rsidRPr="003C77B4" w:rsidRDefault="00D46197" w:rsidP="004022F1">
      <w:pPr>
        <w:pStyle w:val="BodyText"/>
        <w:numPr>
          <w:ilvl w:val="0"/>
          <w:numId w:val="61"/>
        </w:numPr>
      </w:pPr>
      <w:r w:rsidRPr="003C77B4">
        <w:t>Understand the SRA role in inspection planning.</w:t>
      </w:r>
    </w:p>
    <w:p w14:paraId="26D0D4FC" w14:textId="77777777" w:rsidR="00D46197" w:rsidRPr="003C77B4" w:rsidRDefault="00D46197" w:rsidP="004022F1">
      <w:pPr>
        <w:pStyle w:val="BodyText"/>
        <w:numPr>
          <w:ilvl w:val="0"/>
          <w:numId w:val="61"/>
        </w:numPr>
      </w:pPr>
      <w:r w:rsidRPr="003C77B4">
        <w:t>Understand the SRA role in evaluating licensee NOED requests.</w:t>
      </w:r>
    </w:p>
    <w:p w14:paraId="5155AF80" w14:textId="767BFAA0" w:rsidR="00D46197" w:rsidRPr="003C77B4" w:rsidRDefault="00D46197" w:rsidP="004022F1">
      <w:pPr>
        <w:pStyle w:val="BodyText"/>
        <w:numPr>
          <w:ilvl w:val="0"/>
          <w:numId w:val="61"/>
        </w:numPr>
      </w:pPr>
      <w:r w:rsidRPr="003C77B4">
        <w:t>Understand the SRA role as a regional lead for effective internal and external risk communications.</w:t>
      </w:r>
    </w:p>
    <w:p w14:paraId="2097E43A" w14:textId="77777777" w:rsidR="00C47FD8" w:rsidRDefault="00C47FD8" w:rsidP="00815064">
      <w:pPr>
        <w:pStyle w:val="JOURNALHeading2"/>
        <w:rPr>
          <w:bCs w:val="0"/>
        </w:rPr>
      </w:pPr>
      <w:r w:rsidRPr="00815064">
        <w:t>TASKS</w:t>
      </w:r>
      <w:r>
        <w:rPr>
          <w:bCs w:val="0"/>
        </w:rPr>
        <w:t>:</w:t>
      </w:r>
    </w:p>
    <w:p w14:paraId="66776980" w14:textId="1E8183C0" w:rsidR="00D46197" w:rsidRPr="00522C79" w:rsidRDefault="00D46197" w:rsidP="004022F1">
      <w:pPr>
        <w:pStyle w:val="BodyText"/>
        <w:numPr>
          <w:ilvl w:val="0"/>
          <w:numId w:val="62"/>
        </w:numPr>
      </w:pPr>
      <w:r w:rsidRPr="00522C79">
        <w:t>Evaluate the potential risk significance of plant events and inspection findings using known risk insights, the SDP, and quantitative assessment techniques. Integrate these risk insights with other regulatory insights and develop recommendations to NRC management for appropriate regulatory responses (including enforcement) based on these insights</w:t>
      </w:r>
      <w:r w:rsidR="008972BF">
        <w:t>.</w:t>
      </w:r>
    </w:p>
    <w:p w14:paraId="2C2D1D84" w14:textId="4E48FA5E" w:rsidR="00D46197" w:rsidRPr="00522C79" w:rsidRDefault="00D46197" w:rsidP="004022F1">
      <w:pPr>
        <w:pStyle w:val="BodyText"/>
        <w:numPr>
          <w:ilvl w:val="0"/>
          <w:numId w:val="62"/>
        </w:numPr>
      </w:pPr>
      <w:r w:rsidRPr="00522C79">
        <w:t>Evaluate licensee PRA practices and specific analyses for adequacy (e.g.</w:t>
      </w:r>
      <w:ins w:id="111" w:author="Author">
        <w:r w:rsidR="00E23CF0">
          <w:t>,</w:t>
        </w:r>
      </w:ins>
      <w:r w:rsidRPr="00522C79">
        <w:t xml:space="preserve"> Maintenance Rule</w:t>
      </w:r>
      <w:r w:rsidR="00416F5F">
        <w:t xml:space="preserve">, </w:t>
      </w:r>
      <w:r w:rsidR="000E35A5">
        <w:t xml:space="preserve">the 10 CR </w:t>
      </w:r>
      <w:r w:rsidR="00416F5F">
        <w:t xml:space="preserve">50.69 </w:t>
      </w:r>
      <w:r w:rsidR="000E35A5">
        <w:t>s</w:t>
      </w:r>
      <w:r w:rsidR="00416F5F">
        <w:t>afety classification</w:t>
      </w:r>
      <w:r w:rsidR="000E35A5">
        <w:t xml:space="preserve"> process</w:t>
      </w:r>
      <w:r w:rsidR="005630F7">
        <w:t>, the Risk</w:t>
      </w:r>
      <w:ins w:id="112" w:author="Author">
        <w:r w:rsidR="00AF2CCF">
          <w:t>-</w:t>
        </w:r>
      </w:ins>
      <w:r w:rsidR="005630F7">
        <w:t>Informed Surveillance Frequ</w:t>
      </w:r>
      <w:r w:rsidR="004B08FF">
        <w:t>e</w:t>
      </w:r>
      <w:r w:rsidR="005630F7">
        <w:t xml:space="preserve">ncy Reduction </w:t>
      </w:r>
      <w:ins w:id="113" w:author="Author">
        <w:r w:rsidR="005F18B0">
          <w:t>program).</w:t>
        </w:r>
      </w:ins>
    </w:p>
    <w:p w14:paraId="6F3939FC" w14:textId="57C4A0E9" w:rsidR="00D46197" w:rsidRPr="00522C79" w:rsidRDefault="00D46197" w:rsidP="004022F1">
      <w:pPr>
        <w:pStyle w:val="BodyText"/>
        <w:numPr>
          <w:ilvl w:val="0"/>
          <w:numId w:val="62"/>
        </w:numPr>
      </w:pPr>
      <w:r w:rsidRPr="00522C79">
        <w:lastRenderedPageBreak/>
        <w:t>Discuss awareness of the risk assessment capabilities, limitations of licensee-generated risk insights, and NRC-generated risk insights for those licensees specifically assigned. Integrate these risk insights with other regulatory insights (e.g.</w:t>
      </w:r>
      <w:ins w:id="114" w:author="Author">
        <w:r w:rsidR="0093353E">
          <w:t>,</w:t>
        </w:r>
      </w:ins>
      <w:r w:rsidRPr="00522C79">
        <w:t xml:space="preserve"> defense-in-depth, licensing basis, performance history). Based on the above, develop risk-informed insights for use in inspection planning.</w:t>
      </w:r>
    </w:p>
    <w:p w14:paraId="1C8CD229" w14:textId="0656137D" w:rsidR="00D46197" w:rsidRPr="00522C79" w:rsidRDefault="00D46197" w:rsidP="004022F1">
      <w:pPr>
        <w:pStyle w:val="BodyText"/>
        <w:numPr>
          <w:ilvl w:val="0"/>
          <w:numId w:val="62"/>
        </w:numPr>
      </w:pPr>
      <w:r w:rsidRPr="00522C79">
        <w:t>Participate with other NRC offices (e.g.</w:t>
      </w:r>
      <w:ins w:id="115" w:author="Author">
        <w:r w:rsidR="0093353E">
          <w:t>,</w:t>
        </w:r>
      </w:ins>
      <w:r w:rsidRPr="00522C79">
        <w:t xml:space="preserve"> RES, NRR) performing PRA or SDP related functions.</w:t>
      </w:r>
    </w:p>
    <w:p w14:paraId="4C621667" w14:textId="491E4345" w:rsidR="00D46197" w:rsidRPr="00522C79" w:rsidRDefault="00D46197" w:rsidP="004022F1">
      <w:pPr>
        <w:pStyle w:val="BodyText"/>
        <w:numPr>
          <w:ilvl w:val="0"/>
          <w:numId w:val="62"/>
        </w:numPr>
      </w:pPr>
      <w:r w:rsidRPr="00522C79">
        <w:t>Brief/advise regional management on significant PRA or SDP issues and changes.</w:t>
      </w:r>
    </w:p>
    <w:p w14:paraId="724F7959" w14:textId="023881A0" w:rsidR="00D46197" w:rsidRPr="00522C79" w:rsidRDefault="00D46197" w:rsidP="004022F1">
      <w:pPr>
        <w:pStyle w:val="BodyText"/>
        <w:numPr>
          <w:ilvl w:val="0"/>
          <w:numId w:val="62"/>
        </w:numPr>
      </w:pPr>
      <w:r w:rsidRPr="00522C79">
        <w:t>Provide an oral presentation on important risk insights to inspectors and other staff. Provide specific SDP and other risk assessment assistance to inspectors.</w:t>
      </w:r>
    </w:p>
    <w:p w14:paraId="0D5A5950" w14:textId="06B56FC9" w:rsidR="00D46197" w:rsidRPr="00522C79" w:rsidRDefault="00D46197" w:rsidP="004022F1">
      <w:pPr>
        <w:pStyle w:val="BodyText"/>
        <w:numPr>
          <w:ilvl w:val="0"/>
          <w:numId w:val="62"/>
        </w:numPr>
      </w:pPr>
      <w:r w:rsidRPr="00522C79">
        <w:t>Participate in the inspection planning phase by reviewing plant PRA information and providing risk insights to the inspectors.</w:t>
      </w:r>
    </w:p>
    <w:p w14:paraId="36EC2DA1" w14:textId="710EC68C" w:rsidR="00D46197" w:rsidRPr="00522C79" w:rsidRDefault="00D46197" w:rsidP="004022F1">
      <w:pPr>
        <w:pStyle w:val="BodyText"/>
        <w:numPr>
          <w:ilvl w:val="0"/>
          <w:numId w:val="62"/>
        </w:numPr>
      </w:pPr>
      <w:r w:rsidRPr="00522C79">
        <w:t>Attend regulatory or enforcement panel briefing and participate in the evaluation of inspection findings.</w:t>
      </w:r>
    </w:p>
    <w:p w14:paraId="02F95E74" w14:textId="1CD911F8" w:rsidR="00D46197" w:rsidRPr="00522C79" w:rsidRDefault="00A07CE6" w:rsidP="00A07CE6">
      <w:pPr>
        <w:pStyle w:val="BoxBodytext3"/>
      </w:pPr>
      <w:r w:rsidRPr="00A07CE6">
        <w:t>NOTE: If the assignments cannot be completed while on rotational assignment to headquarters or assigned regional office, they may be completed in the candidate’s home office/region under the supervision of a qualified SRA. The qualified SRA is required to sign the qualification card for the completed assignments.</w:t>
      </w:r>
    </w:p>
    <w:p w14:paraId="33A92EBB" w14:textId="3A088424" w:rsidR="00D46197" w:rsidRPr="00522C79" w:rsidRDefault="00D46197" w:rsidP="004022F1">
      <w:pPr>
        <w:pStyle w:val="BodyText"/>
        <w:numPr>
          <w:ilvl w:val="0"/>
          <w:numId w:val="62"/>
        </w:numPr>
      </w:pPr>
      <w:r w:rsidRPr="00522C79">
        <w:t xml:space="preserve">Meet with a qualified SRA to discuss any questions that you have </w:t>
      </w:r>
      <w:proofErr w:type="gramStart"/>
      <w:r w:rsidRPr="00522C79">
        <w:t>as a result of</w:t>
      </w:r>
      <w:proofErr w:type="gramEnd"/>
      <w:r w:rsidRPr="00522C79">
        <w:t xml:space="preserve"> this activity and demonstrate that you can meet the evaluation criteria listed above.</w:t>
      </w:r>
    </w:p>
    <w:p w14:paraId="1D68FFBA" w14:textId="77777777" w:rsidR="003E3893" w:rsidRDefault="00D46197" w:rsidP="00815064">
      <w:pPr>
        <w:pStyle w:val="JOURNALHeading2"/>
        <w:sectPr w:rsidR="003E3893" w:rsidSect="00CD369D">
          <w:pgSz w:w="12240" w:h="15840" w:code="1"/>
          <w:pgMar w:top="1440" w:right="1440" w:bottom="1440" w:left="1440" w:header="720" w:footer="720" w:gutter="0"/>
          <w:cols w:space="720"/>
          <w:noEndnote/>
          <w:docGrid w:linePitch="326"/>
        </w:sectPr>
      </w:pPr>
      <w:r w:rsidRPr="003C77B4">
        <w:t>DOCUMENTATION:</w:t>
      </w:r>
      <w:r w:rsidRPr="003C77B4">
        <w:tab/>
        <w:t>SRA</w:t>
      </w:r>
      <w:r w:rsidRPr="00522C79">
        <w:t xml:space="preserve"> Proficiency Level Qualification Signature Card Item ROT-SRA-2.</w:t>
      </w:r>
    </w:p>
    <w:p w14:paraId="7E566164" w14:textId="77777777" w:rsidR="003E3893" w:rsidRDefault="00B61EBB" w:rsidP="002546B2">
      <w:pPr>
        <w:pStyle w:val="SectionTitlePage"/>
        <w:sectPr w:rsidR="003E3893" w:rsidSect="002546B2">
          <w:pgSz w:w="12240" w:h="15840" w:code="1"/>
          <w:pgMar w:top="1440" w:right="1440" w:bottom="1440" w:left="1440" w:header="720" w:footer="720" w:gutter="0"/>
          <w:cols w:space="720"/>
          <w:vAlign w:val="center"/>
          <w:noEndnote/>
          <w:docGrid w:linePitch="326"/>
        </w:sectPr>
      </w:pPr>
      <w:bookmarkStart w:id="116" w:name="_Toc130999083"/>
      <w:r w:rsidRPr="00EE377A">
        <w:lastRenderedPageBreak/>
        <w:t>Senior Reactor Analyst On-the-Job Activities</w:t>
      </w:r>
      <w:bookmarkEnd w:id="116"/>
    </w:p>
    <w:p w14:paraId="438F3E72" w14:textId="6C40279D" w:rsidR="00D46197" w:rsidRDefault="00D46197" w:rsidP="00117038">
      <w:pPr>
        <w:pStyle w:val="JournalTOPIC"/>
      </w:pPr>
      <w:bookmarkStart w:id="117" w:name="_Toc130999084"/>
      <w:r w:rsidRPr="006505F8">
        <w:lastRenderedPageBreak/>
        <w:t>(OJT-SRA-1)</w:t>
      </w:r>
      <w:r w:rsidR="00540E65" w:rsidRPr="006505F8">
        <w:t xml:space="preserve"> </w:t>
      </w:r>
      <w:r w:rsidRPr="006505F8">
        <w:t>Performing an Independent Review of a Significance De</w:t>
      </w:r>
      <w:r w:rsidRPr="00522C79">
        <w:t>termination Process</w:t>
      </w:r>
      <w:r w:rsidR="0093353E">
        <w:br/>
      </w:r>
      <w:r w:rsidRPr="00522C79">
        <w:t xml:space="preserve"> and Enforcement Review Panel (SERP) Package</w:t>
      </w:r>
      <w:bookmarkEnd w:id="117"/>
    </w:p>
    <w:p w14:paraId="1F64B8D2" w14:textId="2C368425" w:rsidR="00FE109C" w:rsidRPr="006505F8" w:rsidRDefault="00FE109C" w:rsidP="00153460">
      <w:pPr>
        <w:pStyle w:val="BoxBodytext3"/>
      </w:pPr>
      <w:r>
        <w:t>NOTE: You should complete this activity during the rotational assignment to Regional Office or NRR/APOB.</w:t>
      </w:r>
    </w:p>
    <w:p w14:paraId="7DD41DE6" w14:textId="77777777" w:rsidR="00317A49" w:rsidRDefault="00317A49" w:rsidP="00815064">
      <w:pPr>
        <w:pStyle w:val="JOURNALHeading2"/>
      </w:pPr>
      <w:r>
        <w:t>PURPOSE:</w:t>
      </w:r>
    </w:p>
    <w:p w14:paraId="7637DE91" w14:textId="7B14A8AE" w:rsidR="00D46197" w:rsidRPr="00815064" w:rsidRDefault="00D46197" w:rsidP="004F79A7">
      <w:pPr>
        <w:pStyle w:val="BodyText"/>
        <w:rPr>
          <w:bCs/>
        </w:rPr>
      </w:pPr>
      <w:r w:rsidRPr="006505F8">
        <w:t xml:space="preserve">An SRA must be able to communicate risk insights and information to senior management in a manner that it can be understood and used to make regulatory decisions. The SERP package is one of the major products prepared for this purpose. Additionally, the SRA will be asked to peer review the packages </w:t>
      </w:r>
      <w:r w:rsidRPr="00815064">
        <w:rPr>
          <w:bCs/>
        </w:rPr>
        <w:t>prepared by their counterparts.</w:t>
      </w:r>
    </w:p>
    <w:p w14:paraId="5F97E024" w14:textId="5CC7880E" w:rsidR="00D46197" w:rsidRPr="006505F8" w:rsidRDefault="00317A49" w:rsidP="00153460">
      <w:pPr>
        <w:pStyle w:val="JOURNALHeading2"/>
      </w:pPr>
      <w:r>
        <w:t>COMPETENCY AREAS:</w:t>
      </w:r>
      <w:r w:rsidR="00153460">
        <w:tab/>
      </w:r>
      <w:r w:rsidR="00D46197" w:rsidRPr="006505F8">
        <w:t>TECHNICAL AREA EXPERTISE</w:t>
      </w:r>
      <w:r w:rsidR="00153460">
        <w:br/>
      </w:r>
      <w:r w:rsidR="00D46197" w:rsidRPr="006505F8">
        <w:t>INSPECTION</w:t>
      </w:r>
    </w:p>
    <w:p w14:paraId="189ADA6C" w14:textId="430920FD" w:rsidR="00D46197" w:rsidRPr="006505F8" w:rsidRDefault="00317A49" w:rsidP="00815064">
      <w:pPr>
        <w:pStyle w:val="JOURNALHeading2"/>
      </w:pPr>
      <w:r>
        <w:rPr>
          <w:bCs w:val="0"/>
        </w:rPr>
        <w:t>LEVEL OF EFFORT:</w:t>
      </w:r>
      <w:r w:rsidR="00D46197" w:rsidRPr="006505F8">
        <w:tab/>
        <w:t>8 hours</w:t>
      </w:r>
    </w:p>
    <w:p w14:paraId="569322AD" w14:textId="77777777" w:rsidR="00317A49" w:rsidRDefault="00317A49" w:rsidP="00815064">
      <w:pPr>
        <w:pStyle w:val="JOURNALHeading2"/>
      </w:pPr>
      <w:r>
        <w:t>REFERENCES:</w:t>
      </w:r>
    </w:p>
    <w:p w14:paraId="09AAD0EE" w14:textId="7E14AC03" w:rsidR="00D46197" w:rsidRPr="00522C79" w:rsidRDefault="00D46197" w:rsidP="004022F1">
      <w:pPr>
        <w:pStyle w:val="BodyText"/>
        <w:numPr>
          <w:ilvl w:val="0"/>
          <w:numId w:val="63"/>
        </w:numPr>
      </w:pPr>
      <w:r w:rsidRPr="00522C79">
        <w:t>I</w:t>
      </w:r>
      <w:r w:rsidR="009764FE">
        <w:t>MC</w:t>
      </w:r>
      <w:r w:rsidRPr="00522C79">
        <w:t xml:space="preserve"> 0609, Attachment </w:t>
      </w:r>
      <w:r w:rsidR="00D62FF8">
        <w:t>0</w:t>
      </w:r>
      <w:r w:rsidRPr="00522C79">
        <w:t xml:space="preserve">1, </w:t>
      </w:r>
      <w:r w:rsidR="00E26A7D">
        <w:t>“</w:t>
      </w:r>
      <w:r w:rsidRPr="00522C79">
        <w:t>Significance and Enforcement Review Process</w:t>
      </w:r>
      <w:r w:rsidR="00430CD6">
        <w:t>”</w:t>
      </w:r>
    </w:p>
    <w:p w14:paraId="0C0A2431" w14:textId="2CEE5E98" w:rsidR="00D46197" w:rsidRPr="00522C79" w:rsidRDefault="00D46197" w:rsidP="004022F1">
      <w:pPr>
        <w:pStyle w:val="BodyText"/>
        <w:numPr>
          <w:ilvl w:val="0"/>
          <w:numId w:val="63"/>
        </w:numPr>
      </w:pPr>
      <w:r w:rsidRPr="00522C79">
        <w:t>I</w:t>
      </w:r>
      <w:r w:rsidR="009764FE">
        <w:t>MC</w:t>
      </w:r>
      <w:r w:rsidRPr="00522C79">
        <w:t xml:space="preserve"> 0612, </w:t>
      </w:r>
      <w:r w:rsidR="00E26A7D">
        <w:t>“</w:t>
      </w:r>
      <w:r w:rsidR="008B0D47">
        <w:t>Issue Screening</w:t>
      </w:r>
      <w:r w:rsidRPr="00522C79">
        <w:t>,</w:t>
      </w:r>
      <w:r w:rsidR="00430CD6">
        <w:t>”</w:t>
      </w:r>
      <w:r w:rsidRPr="00522C79">
        <w:t xml:space="preserve"> Appendices B and E</w:t>
      </w:r>
    </w:p>
    <w:p w14:paraId="3718BDA4" w14:textId="7A17FB8A" w:rsidR="00A12466" w:rsidRPr="00522C79" w:rsidRDefault="00A12466" w:rsidP="004022F1">
      <w:pPr>
        <w:pStyle w:val="BodyText"/>
        <w:numPr>
          <w:ilvl w:val="0"/>
          <w:numId w:val="63"/>
        </w:numPr>
      </w:pPr>
      <w:r w:rsidRPr="00522C79">
        <w:t>I</w:t>
      </w:r>
      <w:r w:rsidR="009764FE">
        <w:t>MC</w:t>
      </w:r>
      <w:r w:rsidRPr="00522C79">
        <w:t xml:space="preserve"> 0609, Attachment </w:t>
      </w:r>
      <w:r w:rsidR="00D62FF8">
        <w:t>0</w:t>
      </w:r>
      <w:r w:rsidRPr="00522C79">
        <w:t>4, “Phase 1 Initial Screening and Characterization of Findings”</w:t>
      </w:r>
    </w:p>
    <w:p w14:paraId="0AC2879F" w14:textId="6A73DE53" w:rsidR="00D46197" w:rsidRPr="00522C79" w:rsidRDefault="00D46197" w:rsidP="004022F1">
      <w:pPr>
        <w:pStyle w:val="BodyText"/>
        <w:numPr>
          <w:ilvl w:val="0"/>
          <w:numId w:val="63"/>
        </w:numPr>
      </w:pPr>
      <w:r w:rsidRPr="00522C79">
        <w:t>I</w:t>
      </w:r>
      <w:r w:rsidR="00CB041C">
        <w:t>MC</w:t>
      </w:r>
      <w:r w:rsidRPr="00522C79">
        <w:t xml:space="preserve"> 0609, Appendix A, </w:t>
      </w:r>
      <w:r w:rsidR="00E26A7D">
        <w:t>“</w:t>
      </w:r>
      <w:ins w:id="118" w:author="Author">
        <w:r w:rsidR="00E10543">
          <w:t xml:space="preserve">The </w:t>
        </w:r>
      </w:ins>
      <w:r w:rsidRPr="00522C79">
        <w:t>Significance Determination Process</w:t>
      </w:r>
      <w:ins w:id="119" w:author="Author">
        <w:r w:rsidR="00E10543">
          <w:t xml:space="preserve"> for </w:t>
        </w:r>
      </w:ins>
      <w:r w:rsidRPr="00522C79">
        <w:t>Findings for At</w:t>
      </w:r>
      <w:r w:rsidR="00CB041C">
        <w:noBreakHyphen/>
      </w:r>
      <w:r w:rsidRPr="00522C79">
        <w:t>Power</w:t>
      </w:r>
      <w:r w:rsidR="00430CD6">
        <w:t>”</w:t>
      </w:r>
    </w:p>
    <w:p w14:paraId="5C20C3B0" w14:textId="77777777" w:rsidR="00C47FD8" w:rsidRDefault="00C47FD8" w:rsidP="00815064">
      <w:pPr>
        <w:pStyle w:val="JOURNALHeading2"/>
        <w:rPr>
          <w:bCs w:val="0"/>
        </w:rPr>
      </w:pPr>
      <w:r w:rsidRPr="00815064">
        <w:t>EVALUATION</w:t>
      </w:r>
      <w:r>
        <w:rPr>
          <w:bCs w:val="0"/>
        </w:rPr>
        <w:t xml:space="preserve"> CRITERIA:</w:t>
      </w:r>
    </w:p>
    <w:p w14:paraId="2D5039E2" w14:textId="09472A54" w:rsidR="00D46197" w:rsidRPr="00522C79" w:rsidRDefault="00D46197" w:rsidP="004022F1">
      <w:pPr>
        <w:pStyle w:val="BodyText"/>
        <w:numPr>
          <w:ilvl w:val="0"/>
          <w:numId w:val="64"/>
        </w:numPr>
      </w:pPr>
      <w:r w:rsidRPr="006505F8">
        <w:t>Evaluate</w:t>
      </w:r>
      <w:r w:rsidRPr="00522C79">
        <w:t xml:space="preserve"> selected SERP package to determine that key considerations and components have been incorporated.</w:t>
      </w:r>
    </w:p>
    <w:p w14:paraId="3FAA281F" w14:textId="1CAFC137" w:rsidR="00D46197" w:rsidRPr="00522C79" w:rsidRDefault="00D46197" w:rsidP="004022F1">
      <w:pPr>
        <w:pStyle w:val="BodyText"/>
        <w:numPr>
          <w:ilvl w:val="0"/>
          <w:numId w:val="64"/>
        </w:numPr>
      </w:pPr>
      <w:r w:rsidRPr="00522C79">
        <w:t>Ensure that the finding is well documented and meets program requirements.</w:t>
      </w:r>
    </w:p>
    <w:p w14:paraId="7A08E8E9" w14:textId="26526D47" w:rsidR="00D46197" w:rsidRDefault="00D46197" w:rsidP="004022F1">
      <w:pPr>
        <w:pStyle w:val="BodyText"/>
        <w:numPr>
          <w:ilvl w:val="0"/>
          <w:numId w:val="64"/>
        </w:numPr>
      </w:pPr>
      <w:r w:rsidRPr="00522C79">
        <w:t>Assess the quality and completeness of the risk evaluation.</w:t>
      </w:r>
    </w:p>
    <w:p w14:paraId="0AA49999" w14:textId="77777777" w:rsidR="00C47FD8" w:rsidRDefault="00C47FD8" w:rsidP="00815064">
      <w:pPr>
        <w:pStyle w:val="JOURNALHeading2"/>
        <w:rPr>
          <w:bCs w:val="0"/>
        </w:rPr>
      </w:pPr>
      <w:r w:rsidRPr="00815064">
        <w:t>TASKS</w:t>
      </w:r>
      <w:r>
        <w:rPr>
          <w:bCs w:val="0"/>
        </w:rPr>
        <w:t>:</w:t>
      </w:r>
    </w:p>
    <w:p w14:paraId="15D97219" w14:textId="0519DCE4" w:rsidR="00D46197" w:rsidRPr="00522C79" w:rsidRDefault="00D46197" w:rsidP="004022F1">
      <w:pPr>
        <w:pStyle w:val="BodyText"/>
        <w:numPr>
          <w:ilvl w:val="0"/>
          <w:numId w:val="65"/>
        </w:numPr>
      </w:pPr>
      <w:r w:rsidRPr="00522C79">
        <w:t xml:space="preserve">Read </w:t>
      </w:r>
      <w:r w:rsidR="000D011A" w:rsidRPr="000D011A">
        <w:t xml:space="preserve">and understand in detail Attachment </w:t>
      </w:r>
      <w:r w:rsidR="00D62FF8">
        <w:t>0</w:t>
      </w:r>
      <w:r w:rsidR="000D011A">
        <w:t>1</w:t>
      </w:r>
      <w:r w:rsidR="000D011A" w:rsidRPr="000D011A">
        <w:t xml:space="preserve"> to </w:t>
      </w:r>
      <w:r w:rsidR="0057148F">
        <w:t xml:space="preserve">IMC </w:t>
      </w:r>
      <w:r w:rsidRPr="00522C79">
        <w:t>0609.</w:t>
      </w:r>
    </w:p>
    <w:p w14:paraId="20B84271" w14:textId="49A724C3" w:rsidR="00D46197" w:rsidRPr="00522C79" w:rsidRDefault="00D46197" w:rsidP="004022F1">
      <w:pPr>
        <w:pStyle w:val="BodyText"/>
        <w:numPr>
          <w:ilvl w:val="0"/>
          <w:numId w:val="65"/>
        </w:numPr>
      </w:pPr>
      <w:r w:rsidRPr="00522C79">
        <w:t xml:space="preserve">Select a completed risk-informed SERP package for review. Read through the package to determine that the criteria in </w:t>
      </w:r>
      <w:r w:rsidR="00E95DC0">
        <w:t>e</w:t>
      </w:r>
      <w:r w:rsidRPr="00522C79">
        <w:t>xhibit 4 are documented.</w:t>
      </w:r>
    </w:p>
    <w:p w14:paraId="546A80CA" w14:textId="37B4B6A4" w:rsidR="00D46197" w:rsidRPr="00522C79" w:rsidRDefault="00D46197" w:rsidP="004022F1">
      <w:pPr>
        <w:pStyle w:val="BodyText"/>
        <w:numPr>
          <w:ilvl w:val="0"/>
          <w:numId w:val="65"/>
        </w:numPr>
      </w:pPr>
      <w:r w:rsidRPr="00522C79">
        <w:t>Determine that the performance deficiency is concise and was within the ability of the licensee to control.</w:t>
      </w:r>
    </w:p>
    <w:p w14:paraId="4921B7C0" w14:textId="49A8D58D" w:rsidR="00D46197" w:rsidRPr="00522C79" w:rsidRDefault="00D46197" w:rsidP="004022F1">
      <w:pPr>
        <w:pStyle w:val="BodyText"/>
        <w:numPr>
          <w:ilvl w:val="0"/>
          <w:numId w:val="65"/>
        </w:numPr>
      </w:pPr>
      <w:r w:rsidRPr="00522C79">
        <w:lastRenderedPageBreak/>
        <w:t xml:space="preserve">Independently make the minor finding determination using </w:t>
      </w:r>
      <w:ins w:id="120" w:author="Author">
        <w:r w:rsidR="00E95DC0">
          <w:t>IMC</w:t>
        </w:r>
      </w:ins>
      <w:r w:rsidRPr="00522C79">
        <w:t xml:space="preserve"> 0612 and compare your results with the determination made by the inspectors.</w:t>
      </w:r>
    </w:p>
    <w:p w14:paraId="7D6D5BAC" w14:textId="3606435B" w:rsidR="00D46197" w:rsidRPr="00522C79" w:rsidRDefault="00D46197" w:rsidP="004022F1">
      <w:pPr>
        <w:pStyle w:val="BodyText"/>
        <w:numPr>
          <w:ilvl w:val="0"/>
          <w:numId w:val="65"/>
        </w:numPr>
      </w:pPr>
      <w:r w:rsidRPr="00522C79">
        <w:t>Independently conduct a Phase 1 screening and compare the result with the screening documented in the SERP package.</w:t>
      </w:r>
    </w:p>
    <w:p w14:paraId="56EBA467" w14:textId="2354AAF4" w:rsidR="00D46197" w:rsidRPr="00522C79" w:rsidRDefault="00D46197" w:rsidP="004022F1">
      <w:pPr>
        <w:pStyle w:val="BodyText"/>
        <w:numPr>
          <w:ilvl w:val="0"/>
          <w:numId w:val="65"/>
        </w:numPr>
      </w:pPr>
      <w:r w:rsidRPr="00522C79">
        <w:t>Review the Phase 3 assessment. Ensure that assumptions are precise and defensible. Verify that the analysis is only evaluating the performance deficiency and not collateral issues.</w:t>
      </w:r>
    </w:p>
    <w:p w14:paraId="405495C0" w14:textId="77777777" w:rsidR="00D46197" w:rsidRPr="00522C79" w:rsidRDefault="00D46197" w:rsidP="00815064">
      <w:pPr>
        <w:pStyle w:val="JOURNALHeading2"/>
      </w:pPr>
      <w:r w:rsidRPr="006505F8">
        <w:t xml:space="preserve">DOCUMENTATION: </w:t>
      </w:r>
      <w:r w:rsidRPr="006505F8">
        <w:tab/>
        <w:t>Senior</w:t>
      </w:r>
      <w:r w:rsidRPr="00522C79">
        <w:t xml:space="preserve"> Reactor Analyst Qualification Signature Card, Item OJT-SRA-1</w:t>
      </w:r>
    </w:p>
    <w:p w14:paraId="1816A585" w14:textId="1A2044FE" w:rsidR="00D46197" w:rsidRPr="006505F8" w:rsidRDefault="00540E65" w:rsidP="00495EA9">
      <w:pPr>
        <w:pStyle w:val="JournalTOPIC"/>
      </w:pPr>
      <w:bookmarkStart w:id="121" w:name="_Toc130999085"/>
      <w:r w:rsidRPr="006505F8">
        <w:lastRenderedPageBreak/>
        <w:t xml:space="preserve">(OJT-SRA-2) </w:t>
      </w:r>
      <w:r w:rsidR="00D46197" w:rsidRPr="006505F8">
        <w:t>Perform a Phase 3 Significance Determination Process Evaluation</w:t>
      </w:r>
      <w:bookmarkEnd w:id="121"/>
    </w:p>
    <w:p w14:paraId="4BA35072" w14:textId="0D82C93C" w:rsidR="00495EA9" w:rsidRPr="006505F8" w:rsidRDefault="00495EA9" w:rsidP="00385CC2">
      <w:pPr>
        <w:pStyle w:val="BoxBodytext3"/>
      </w:pPr>
      <w:r>
        <w:t>NOTE: You should complete this activity during the rotational assignment to the Regional Office or NRR/APOB.</w:t>
      </w:r>
    </w:p>
    <w:p w14:paraId="65FE5109" w14:textId="77777777" w:rsidR="00317A49" w:rsidRDefault="00317A49" w:rsidP="00815064">
      <w:pPr>
        <w:pStyle w:val="JOURNALHeading2"/>
      </w:pPr>
      <w:r>
        <w:t>PURPOSE:</w:t>
      </w:r>
    </w:p>
    <w:p w14:paraId="0C7E30A9" w14:textId="022F1841" w:rsidR="00D46197" w:rsidRPr="006505F8" w:rsidRDefault="00D46197" w:rsidP="004F79A7">
      <w:pPr>
        <w:pStyle w:val="BodyText"/>
      </w:pPr>
      <w:r w:rsidRPr="006505F8">
        <w:t>An SRA must be able to evaluate inspection findings and communicate risk insights and information to senior management in a manner that it can be understood and used to make regulatory decisions. The Phase 3 package is one of the major products prepared for this purpose.</w:t>
      </w:r>
    </w:p>
    <w:p w14:paraId="33F0EE79" w14:textId="5BFA0BBD" w:rsidR="00D46197" w:rsidRPr="006505F8" w:rsidRDefault="00317A49" w:rsidP="00385CC2">
      <w:pPr>
        <w:pStyle w:val="JOURNALHeading2"/>
      </w:pPr>
      <w:r>
        <w:t>COMPETENCY AREAS:</w:t>
      </w:r>
      <w:r w:rsidR="00385CC2">
        <w:tab/>
      </w:r>
      <w:r w:rsidR="00D46197" w:rsidRPr="006505F8">
        <w:t>TECHNICAL AREA EXPERTISE</w:t>
      </w:r>
      <w:r w:rsidR="00385CC2">
        <w:br/>
      </w:r>
      <w:r w:rsidR="00D46197" w:rsidRPr="006505F8">
        <w:t>INSPECTION</w:t>
      </w:r>
    </w:p>
    <w:p w14:paraId="268B5A83" w14:textId="52BCF526" w:rsidR="00D46197" w:rsidRPr="006505F8" w:rsidRDefault="00317A49" w:rsidP="00815064">
      <w:pPr>
        <w:pStyle w:val="JOURNALHeading2"/>
      </w:pPr>
      <w:r w:rsidRPr="00815064">
        <w:t>LEVEL</w:t>
      </w:r>
      <w:r>
        <w:rPr>
          <w:bCs w:val="0"/>
        </w:rPr>
        <w:t xml:space="preserve"> OF EFFORT:</w:t>
      </w:r>
      <w:r w:rsidR="00D46197" w:rsidRPr="006505F8">
        <w:tab/>
        <w:t>40 hours</w:t>
      </w:r>
    </w:p>
    <w:p w14:paraId="1692E516" w14:textId="77777777" w:rsidR="00317A49" w:rsidRDefault="00317A49" w:rsidP="00815064">
      <w:pPr>
        <w:pStyle w:val="JOURNALHeading2"/>
      </w:pPr>
      <w:r>
        <w:t>REFERENCES:</w:t>
      </w:r>
    </w:p>
    <w:p w14:paraId="10A3622F" w14:textId="4C3BBEC4" w:rsidR="00D46197" w:rsidRPr="00522C79" w:rsidRDefault="00D46197" w:rsidP="004022F1">
      <w:pPr>
        <w:pStyle w:val="BodyText"/>
        <w:numPr>
          <w:ilvl w:val="0"/>
          <w:numId w:val="66"/>
        </w:numPr>
      </w:pPr>
      <w:r w:rsidRPr="00522C79">
        <w:t>I</w:t>
      </w:r>
      <w:r w:rsidR="00B173C2">
        <w:t>MC</w:t>
      </w:r>
      <w:r w:rsidRPr="00522C79">
        <w:t xml:space="preserve"> 0609, Attachment </w:t>
      </w:r>
      <w:r w:rsidR="00D62FF8">
        <w:t>0</w:t>
      </w:r>
      <w:r w:rsidRPr="00522C79">
        <w:t xml:space="preserve">1, </w:t>
      </w:r>
      <w:r w:rsidR="00E26A7D">
        <w:t>“</w:t>
      </w:r>
      <w:r w:rsidRPr="00522C79">
        <w:t>Significance and Enforcement Review</w:t>
      </w:r>
      <w:ins w:id="122" w:author="Author">
        <w:r w:rsidR="00E10543">
          <w:t xml:space="preserve"> Panel</w:t>
        </w:r>
      </w:ins>
      <w:r w:rsidRPr="00522C79">
        <w:t xml:space="preserve"> </w:t>
      </w:r>
      <w:ins w:id="123" w:author="Author">
        <w:r w:rsidR="00E10543">
          <w:t xml:space="preserve">(SERP) </w:t>
        </w:r>
      </w:ins>
      <w:r w:rsidRPr="00522C79">
        <w:t>Process</w:t>
      </w:r>
      <w:r w:rsidR="00430CD6">
        <w:t>”</w:t>
      </w:r>
    </w:p>
    <w:p w14:paraId="2C635390" w14:textId="0C0F0A82" w:rsidR="00D46197" w:rsidRPr="00522C79" w:rsidRDefault="00D46197" w:rsidP="004022F1">
      <w:pPr>
        <w:pStyle w:val="BodyText"/>
        <w:numPr>
          <w:ilvl w:val="0"/>
          <w:numId w:val="66"/>
        </w:numPr>
      </w:pPr>
      <w:r w:rsidRPr="00522C79">
        <w:t>I</w:t>
      </w:r>
      <w:r w:rsidR="00B173C2">
        <w:t>MC</w:t>
      </w:r>
      <w:r w:rsidRPr="00522C79">
        <w:t xml:space="preserve"> 0612, Appendices B and E</w:t>
      </w:r>
    </w:p>
    <w:p w14:paraId="297D20C5" w14:textId="748C6903" w:rsidR="00192959" w:rsidRPr="00522C79" w:rsidRDefault="00D46197" w:rsidP="004022F1">
      <w:pPr>
        <w:pStyle w:val="BodyText"/>
        <w:numPr>
          <w:ilvl w:val="0"/>
          <w:numId w:val="66"/>
        </w:numPr>
      </w:pPr>
      <w:r w:rsidRPr="00522C79">
        <w:t>I</w:t>
      </w:r>
      <w:r w:rsidR="00B173C2">
        <w:t>MC</w:t>
      </w:r>
      <w:r w:rsidRPr="00522C79">
        <w:t xml:space="preserve"> 0609, </w:t>
      </w:r>
      <w:r w:rsidR="00192959" w:rsidRPr="00522C79">
        <w:t xml:space="preserve">Attachment </w:t>
      </w:r>
      <w:r w:rsidR="00381F6E">
        <w:t>0</w:t>
      </w:r>
      <w:r w:rsidR="00192959" w:rsidRPr="00522C79">
        <w:t xml:space="preserve">4, </w:t>
      </w:r>
      <w:r w:rsidR="00FA524D" w:rsidRPr="00522C79">
        <w:t>“Initial</w:t>
      </w:r>
      <w:r w:rsidR="00192959" w:rsidRPr="00522C79">
        <w:t xml:space="preserve"> Characterization of Findings”</w:t>
      </w:r>
    </w:p>
    <w:p w14:paraId="163CD8AF" w14:textId="28382E66" w:rsidR="00D46197" w:rsidRPr="00522C79" w:rsidRDefault="00192959" w:rsidP="004022F1">
      <w:pPr>
        <w:pStyle w:val="BodyText"/>
        <w:numPr>
          <w:ilvl w:val="0"/>
          <w:numId w:val="66"/>
        </w:numPr>
      </w:pPr>
      <w:r w:rsidRPr="00522C79">
        <w:t>I</w:t>
      </w:r>
      <w:r w:rsidR="00B173C2">
        <w:t>MC</w:t>
      </w:r>
      <w:r w:rsidRPr="00522C79">
        <w:t xml:space="preserve"> 0609, </w:t>
      </w:r>
      <w:r w:rsidR="00D46197" w:rsidRPr="00522C79">
        <w:t xml:space="preserve">Appendix A, </w:t>
      </w:r>
      <w:r w:rsidR="00E26A7D">
        <w:t>“</w:t>
      </w:r>
      <w:ins w:id="124" w:author="Author">
        <w:r w:rsidR="00E10543">
          <w:t xml:space="preserve">The </w:t>
        </w:r>
      </w:ins>
      <w:r w:rsidR="00D46197" w:rsidRPr="00522C79">
        <w:t xml:space="preserve">Significance Determination Process </w:t>
      </w:r>
      <w:ins w:id="125" w:author="Author">
        <w:r w:rsidR="00E10543">
          <w:t xml:space="preserve">for </w:t>
        </w:r>
      </w:ins>
      <w:r w:rsidR="00D46197" w:rsidRPr="00522C79">
        <w:t xml:space="preserve">Findings At-Power </w:t>
      </w:r>
      <w:r w:rsidR="00430CD6">
        <w:t>”</w:t>
      </w:r>
    </w:p>
    <w:p w14:paraId="477F0254" w14:textId="4F2DD2E4" w:rsidR="00D46197" w:rsidRPr="00522C79" w:rsidRDefault="00D46197" w:rsidP="004022F1">
      <w:pPr>
        <w:pStyle w:val="BodyText"/>
        <w:numPr>
          <w:ilvl w:val="0"/>
          <w:numId w:val="66"/>
        </w:numPr>
      </w:pPr>
      <w:r w:rsidRPr="00522C79">
        <w:t>Other I</w:t>
      </w:r>
      <w:r w:rsidR="00B173C2">
        <w:t xml:space="preserve">MC </w:t>
      </w:r>
      <w:r w:rsidRPr="00522C79">
        <w:t>0609 Appendices as applicable.</w:t>
      </w:r>
    </w:p>
    <w:p w14:paraId="506E27DF" w14:textId="77777777" w:rsidR="00C47FD8" w:rsidRDefault="00C47FD8" w:rsidP="00815064">
      <w:pPr>
        <w:pStyle w:val="JOURNALHeading2"/>
        <w:rPr>
          <w:bCs w:val="0"/>
        </w:rPr>
      </w:pPr>
      <w:r w:rsidRPr="00815064">
        <w:t>EVALUATION</w:t>
      </w:r>
      <w:r>
        <w:rPr>
          <w:bCs w:val="0"/>
        </w:rPr>
        <w:t xml:space="preserve"> CRITERIA:</w:t>
      </w:r>
    </w:p>
    <w:p w14:paraId="52BBE869" w14:textId="2B5E8124" w:rsidR="00D46197" w:rsidRPr="00522C79" w:rsidRDefault="00D46197" w:rsidP="004022F1">
      <w:pPr>
        <w:pStyle w:val="BodyText"/>
        <w:numPr>
          <w:ilvl w:val="0"/>
          <w:numId w:val="68"/>
        </w:numPr>
      </w:pPr>
      <w:r w:rsidRPr="006505F8">
        <w:t>Perform a Phase 3 SDP evaluation. This evaluation is intended to</w:t>
      </w:r>
      <w:r w:rsidRPr="00522C79">
        <w:t xml:space="preserve"> be a significant effort and should involve the use of multiple risk assessment tools. The evaluation must include an evaluation of external events and LERF.</w:t>
      </w:r>
    </w:p>
    <w:p w14:paraId="7C866711" w14:textId="64B9BD58" w:rsidR="00D46197" w:rsidRPr="00522C79" w:rsidRDefault="00D46197" w:rsidP="004022F1">
      <w:pPr>
        <w:pStyle w:val="BodyText"/>
        <w:numPr>
          <w:ilvl w:val="0"/>
          <w:numId w:val="68"/>
        </w:numPr>
      </w:pPr>
      <w:r w:rsidRPr="00522C79">
        <w:t>Ensure that the evaluation is well documented and meets program requirements.</w:t>
      </w:r>
    </w:p>
    <w:p w14:paraId="4C38DF2A" w14:textId="77777777" w:rsidR="00C47FD8" w:rsidRDefault="00C47FD8" w:rsidP="00815064">
      <w:pPr>
        <w:pStyle w:val="JOURNALHeading2"/>
        <w:rPr>
          <w:bCs w:val="0"/>
        </w:rPr>
      </w:pPr>
      <w:r w:rsidRPr="00815064">
        <w:t>TASKS</w:t>
      </w:r>
      <w:r>
        <w:rPr>
          <w:bCs w:val="0"/>
        </w:rPr>
        <w:t>:</w:t>
      </w:r>
    </w:p>
    <w:p w14:paraId="094F847C" w14:textId="638D1D44" w:rsidR="00D46197" w:rsidRPr="00522C79" w:rsidRDefault="00D46197" w:rsidP="004022F1">
      <w:pPr>
        <w:pStyle w:val="BodyText"/>
        <w:numPr>
          <w:ilvl w:val="0"/>
          <w:numId w:val="67"/>
        </w:numPr>
      </w:pPr>
      <w:r w:rsidRPr="00522C79">
        <w:t>Work with the regional SRA to identify a suitable performance deficiency for this task. The issue should be significant enough to demonstrate the ability to perform complex evaluations.</w:t>
      </w:r>
    </w:p>
    <w:p w14:paraId="1CEAD181" w14:textId="646BDB74" w:rsidR="00D46197" w:rsidRPr="00522C79" w:rsidRDefault="00D46197" w:rsidP="004022F1">
      <w:pPr>
        <w:pStyle w:val="BodyText"/>
        <w:numPr>
          <w:ilvl w:val="0"/>
          <w:numId w:val="67"/>
        </w:numPr>
      </w:pPr>
      <w:r w:rsidRPr="00522C79">
        <w:t>Determine that the performance deficiency is concise and was within the ability of the licensee to control.</w:t>
      </w:r>
    </w:p>
    <w:p w14:paraId="3AA2ADB8" w14:textId="1A8A6115" w:rsidR="00D46197" w:rsidRPr="00522C79" w:rsidRDefault="00D46197" w:rsidP="004022F1">
      <w:pPr>
        <w:pStyle w:val="BodyText"/>
        <w:numPr>
          <w:ilvl w:val="0"/>
          <w:numId w:val="67"/>
        </w:numPr>
      </w:pPr>
      <w:r w:rsidRPr="00522C79">
        <w:lastRenderedPageBreak/>
        <w:t>Independently make the minor finding determination using IMC 0612 and compare your results with the determination made by the inspectors.</w:t>
      </w:r>
    </w:p>
    <w:p w14:paraId="3128870A" w14:textId="4771F304" w:rsidR="00D46197" w:rsidRPr="00522C79" w:rsidRDefault="00D46197" w:rsidP="004022F1">
      <w:pPr>
        <w:pStyle w:val="BodyText"/>
        <w:numPr>
          <w:ilvl w:val="0"/>
          <w:numId w:val="67"/>
        </w:numPr>
      </w:pPr>
      <w:r w:rsidRPr="00522C79">
        <w:t>Independently conduct a Phase 1 screening and compare the result with the screening documented by the inspectors.</w:t>
      </w:r>
    </w:p>
    <w:p w14:paraId="4A6AB146" w14:textId="76A66A47" w:rsidR="00D46197" w:rsidRPr="00522C79" w:rsidRDefault="00D46197" w:rsidP="004022F1">
      <w:pPr>
        <w:pStyle w:val="BodyText"/>
        <w:numPr>
          <w:ilvl w:val="0"/>
          <w:numId w:val="67"/>
        </w:numPr>
      </w:pPr>
      <w:r w:rsidRPr="00522C79">
        <w:t>Independently conduct a Phase 2 evaluation and compare the result with the evaluation documented by the inspectors.</w:t>
      </w:r>
    </w:p>
    <w:p w14:paraId="2880D8AD" w14:textId="5984696B" w:rsidR="00D46197" w:rsidRPr="00522C79" w:rsidRDefault="00D46197" w:rsidP="004022F1">
      <w:pPr>
        <w:pStyle w:val="BodyText"/>
        <w:numPr>
          <w:ilvl w:val="0"/>
          <w:numId w:val="67"/>
        </w:numPr>
      </w:pPr>
      <w:r w:rsidRPr="00522C79">
        <w:t>Perform the Phase 3 assessment. Ensure that assumptions are precise and defensible. Verify that the analysis is only evaluating the performance deficiency and not collateral issues.</w:t>
      </w:r>
    </w:p>
    <w:p w14:paraId="49A26CE4" w14:textId="1EF2CB33" w:rsidR="00D46197" w:rsidRPr="00522C79" w:rsidRDefault="00D46197" w:rsidP="004022F1">
      <w:pPr>
        <w:pStyle w:val="BodyText"/>
        <w:numPr>
          <w:ilvl w:val="0"/>
          <w:numId w:val="67"/>
        </w:numPr>
      </w:pPr>
      <w:r w:rsidRPr="00522C79">
        <w:t>Present the finding to the SERP for their review. Participate, as needed, in any follow</w:t>
      </w:r>
      <w:r w:rsidR="009C19EA">
        <w:t>-</w:t>
      </w:r>
      <w:r w:rsidRPr="00522C79">
        <w:t>up discussions at the regulatory conference and caucus. Provide documentation for the analysis section of the inspection report or letter to the licensee describing the inspection finding.</w:t>
      </w:r>
    </w:p>
    <w:p w14:paraId="4585A13D" w14:textId="063CA3F3" w:rsidR="00D46197" w:rsidRPr="00522C79" w:rsidRDefault="00D46197" w:rsidP="004022F1">
      <w:pPr>
        <w:pStyle w:val="BodyText"/>
        <w:numPr>
          <w:ilvl w:val="0"/>
          <w:numId w:val="67"/>
        </w:numPr>
      </w:pPr>
      <w:r w:rsidRPr="00522C79">
        <w:t xml:space="preserve">Meet with a qualified SRA to discuss any questions that you have </w:t>
      </w:r>
      <w:proofErr w:type="gramStart"/>
      <w:r w:rsidRPr="00522C79">
        <w:t>as a result of</w:t>
      </w:r>
      <w:proofErr w:type="gramEnd"/>
      <w:r w:rsidRPr="00522C79">
        <w:t xml:space="preserve"> this activity and demonstrate that you can meet the evaluation criteria listed above.</w:t>
      </w:r>
    </w:p>
    <w:p w14:paraId="13EAF0A3" w14:textId="77777777" w:rsidR="00D46197" w:rsidRPr="00522C79" w:rsidRDefault="00D46197" w:rsidP="00815064">
      <w:pPr>
        <w:pStyle w:val="JOURNALHeading2"/>
      </w:pPr>
      <w:r w:rsidRPr="006505F8">
        <w:t>DOCUMENTATION:</w:t>
      </w:r>
      <w:r w:rsidRPr="006505F8">
        <w:tab/>
        <w:t>Senior</w:t>
      </w:r>
      <w:r w:rsidRPr="00522C79">
        <w:t xml:space="preserve"> Reactor Analyst Qualification Signature Card, Item OJT-SRA-2</w:t>
      </w:r>
    </w:p>
    <w:p w14:paraId="79550B73" w14:textId="0DC23629" w:rsidR="00D46197" w:rsidRPr="006505F8" w:rsidRDefault="00D46197" w:rsidP="002C07EA">
      <w:pPr>
        <w:pStyle w:val="JournalTOPIC"/>
      </w:pPr>
      <w:bookmarkStart w:id="126" w:name="_Toc130999086"/>
      <w:r w:rsidRPr="006505F8">
        <w:lastRenderedPageBreak/>
        <w:t>(OJT-SRA-3)</w:t>
      </w:r>
      <w:r w:rsidR="003E5B03" w:rsidRPr="006505F8">
        <w:t xml:space="preserve"> </w:t>
      </w:r>
      <w:r w:rsidRPr="006505F8">
        <w:t xml:space="preserve">Management Directive 8.3, </w:t>
      </w:r>
      <w:r w:rsidR="00E26A7D">
        <w:t>“</w:t>
      </w:r>
      <w:r w:rsidRPr="006505F8">
        <w:t>NRC Incident Investigation Program</w:t>
      </w:r>
      <w:r w:rsidR="00430CD6">
        <w:t>”</w:t>
      </w:r>
      <w:bookmarkEnd w:id="126"/>
    </w:p>
    <w:p w14:paraId="5907B149" w14:textId="77777777" w:rsidR="002C07EA" w:rsidRPr="006505F8" w:rsidRDefault="002C07EA" w:rsidP="00F60BB3">
      <w:pPr>
        <w:pStyle w:val="BoxBodytext3"/>
      </w:pPr>
      <w:r>
        <w:t>NOTE: You should complete this activity during the rotational assignment to the Regional Office or NRR/APOB.</w:t>
      </w:r>
    </w:p>
    <w:p w14:paraId="747D68B6" w14:textId="77777777" w:rsidR="00317A49" w:rsidRDefault="00317A49" w:rsidP="00815064">
      <w:pPr>
        <w:pStyle w:val="JOURNALHeading2"/>
      </w:pPr>
      <w:r>
        <w:t>PURPOSE:</w:t>
      </w:r>
    </w:p>
    <w:p w14:paraId="340B1E8D" w14:textId="4CFF2D65" w:rsidR="00D46197" w:rsidRPr="006505F8" w:rsidRDefault="00D46197" w:rsidP="004F79A7">
      <w:pPr>
        <w:pStyle w:val="BodyText"/>
      </w:pPr>
      <w:r w:rsidRPr="006505F8">
        <w:t>The purpose of this activity is to familiarize you with the conduct of risk assessments of reactor events and significant unplanned degraded conditions in support of the NRC</w:t>
      </w:r>
      <w:r w:rsidR="00412D2C">
        <w:t>’</w:t>
      </w:r>
      <w:r w:rsidRPr="006505F8">
        <w:t>s Incident Investigation Program.</w:t>
      </w:r>
    </w:p>
    <w:p w14:paraId="42168956" w14:textId="772D8F0A" w:rsidR="00D46197" w:rsidRPr="00522C79" w:rsidRDefault="00317A49" w:rsidP="00F60BB3">
      <w:pPr>
        <w:pStyle w:val="JOURNALHeading2"/>
      </w:pPr>
      <w:r>
        <w:t>COMPETENCY AREA:</w:t>
      </w:r>
      <w:r w:rsidR="00BD4774" w:rsidRPr="006505F8">
        <w:tab/>
      </w:r>
      <w:r w:rsidR="00D46197" w:rsidRPr="006505F8">
        <w:t>TECHNICAL AREA EXPERTISE</w:t>
      </w:r>
      <w:r w:rsidR="00F60BB3">
        <w:br/>
      </w:r>
      <w:r w:rsidR="00D46197" w:rsidRPr="006505F8">
        <w:t>INSPECTI</w:t>
      </w:r>
      <w:r w:rsidR="00D46197" w:rsidRPr="00522C79">
        <w:t>ON</w:t>
      </w:r>
    </w:p>
    <w:p w14:paraId="19000C5D" w14:textId="73630CA8" w:rsidR="00D46197" w:rsidRPr="006505F8" w:rsidRDefault="00317A49" w:rsidP="00815064">
      <w:pPr>
        <w:pStyle w:val="JOURNALHeading2"/>
      </w:pPr>
      <w:r>
        <w:t>LEVEL OF EFFORT:</w:t>
      </w:r>
      <w:r w:rsidR="00BD4774" w:rsidRPr="006505F8">
        <w:tab/>
      </w:r>
      <w:r w:rsidR="00D46197" w:rsidRPr="006505F8">
        <w:t>16 hours</w:t>
      </w:r>
    </w:p>
    <w:p w14:paraId="3776C606" w14:textId="77777777" w:rsidR="00317A49" w:rsidRDefault="00317A49" w:rsidP="00815064">
      <w:pPr>
        <w:pStyle w:val="JOURNALHeading2"/>
      </w:pPr>
      <w:r>
        <w:t>REFERENCES:</w:t>
      </w:r>
    </w:p>
    <w:p w14:paraId="063A5ABF" w14:textId="32CB48E5" w:rsidR="00D46197" w:rsidRPr="006505F8" w:rsidRDefault="00D46197" w:rsidP="004022F1">
      <w:pPr>
        <w:pStyle w:val="BodyText"/>
        <w:numPr>
          <w:ilvl w:val="0"/>
          <w:numId w:val="69"/>
        </w:numPr>
      </w:pPr>
      <w:r w:rsidRPr="006505F8">
        <w:t>M</w:t>
      </w:r>
      <w:r w:rsidR="0089340D">
        <w:t>D</w:t>
      </w:r>
      <w:r w:rsidRPr="006505F8">
        <w:t xml:space="preserve"> 8.3, </w:t>
      </w:r>
      <w:r w:rsidR="00E26A7D">
        <w:t>“</w:t>
      </w:r>
      <w:r w:rsidRPr="006505F8">
        <w:t>NRC Incident Investigation Program</w:t>
      </w:r>
      <w:r w:rsidR="00430CD6">
        <w:t>”</w:t>
      </w:r>
    </w:p>
    <w:p w14:paraId="3C2BE69A" w14:textId="35D30DF7" w:rsidR="008E6BEA" w:rsidRPr="006505F8" w:rsidRDefault="008E6BEA" w:rsidP="004022F1">
      <w:pPr>
        <w:pStyle w:val="BodyText"/>
        <w:numPr>
          <w:ilvl w:val="0"/>
          <w:numId w:val="69"/>
        </w:numPr>
      </w:pPr>
      <w:r w:rsidRPr="006505F8">
        <w:t>I</w:t>
      </w:r>
      <w:r w:rsidR="0089340D">
        <w:t>MC 0</w:t>
      </w:r>
      <w:r w:rsidRPr="006505F8">
        <w:t xml:space="preserve">309, </w:t>
      </w:r>
      <w:r w:rsidR="00E26A7D">
        <w:t>“</w:t>
      </w:r>
      <w:r w:rsidRPr="006505F8">
        <w:t>Reactive Inspection Decision Basis for Reactors</w:t>
      </w:r>
      <w:r w:rsidR="00430CD6">
        <w:t>”</w:t>
      </w:r>
    </w:p>
    <w:p w14:paraId="0B6419F3" w14:textId="2A544C37" w:rsidR="00D46197" w:rsidRPr="006505F8" w:rsidRDefault="004C0032" w:rsidP="004022F1">
      <w:pPr>
        <w:pStyle w:val="BodyText"/>
        <w:numPr>
          <w:ilvl w:val="0"/>
          <w:numId w:val="69"/>
        </w:numPr>
      </w:pPr>
      <w:r w:rsidRPr="006505F8">
        <w:t>I</w:t>
      </w:r>
      <w:r w:rsidR="0089340D">
        <w:t>P</w:t>
      </w:r>
      <w:r w:rsidR="00D46197" w:rsidRPr="006505F8">
        <w:t xml:space="preserve"> 71153, </w:t>
      </w:r>
      <w:r w:rsidR="00E26A7D">
        <w:t>“</w:t>
      </w:r>
      <w:ins w:id="127" w:author="Author">
        <w:r w:rsidR="00E10543">
          <w:t>Follow-up of Events and Notices of Enforcement Discretion</w:t>
        </w:r>
      </w:ins>
      <w:r w:rsidR="00430CD6">
        <w:t>”</w:t>
      </w:r>
    </w:p>
    <w:p w14:paraId="4430F53C" w14:textId="0DA3B785" w:rsidR="00D46197" w:rsidRPr="00522C79" w:rsidRDefault="004C0032" w:rsidP="004022F1">
      <w:pPr>
        <w:pStyle w:val="BodyText"/>
        <w:numPr>
          <w:ilvl w:val="0"/>
          <w:numId w:val="69"/>
        </w:numPr>
      </w:pPr>
      <w:r w:rsidRPr="00522C79">
        <w:t>N</w:t>
      </w:r>
      <w:r w:rsidR="00D46197" w:rsidRPr="00522C79">
        <w:t xml:space="preserve">RR Office Instruction </w:t>
      </w:r>
      <w:r w:rsidR="00FA524D">
        <w:t>504,</w:t>
      </w:r>
      <w:r w:rsidR="00D46197" w:rsidRPr="00522C79">
        <w:t xml:space="preserve"> </w:t>
      </w:r>
      <w:r w:rsidR="00E26A7D">
        <w:t>“</w:t>
      </w:r>
      <w:ins w:id="128" w:author="Author">
        <w:r w:rsidR="00E10543">
          <w:t xml:space="preserve">Integrated </w:t>
        </w:r>
      </w:ins>
      <w:r w:rsidR="00D46197" w:rsidRPr="00522C79">
        <w:t xml:space="preserve">Risk-Informed </w:t>
      </w:r>
      <w:ins w:id="129" w:author="Author">
        <w:r w:rsidR="00E10543">
          <w:t>Decision-Making</w:t>
        </w:r>
      </w:ins>
      <w:r w:rsidR="00430CD6">
        <w:t>”</w:t>
      </w:r>
    </w:p>
    <w:p w14:paraId="253CDEC8" w14:textId="17D0A3ED" w:rsidR="00D46197" w:rsidRPr="00D62CAC" w:rsidRDefault="0071227D" w:rsidP="00F60BB3">
      <w:pPr>
        <w:pStyle w:val="BoxBodytext3"/>
      </w:pPr>
      <w:r w:rsidRPr="0071227D">
        <w:t>NOTE: You must complete the Individual Study Activity on MD 8.3 before beginning this OJT Activity.</w:t>
      </w:r>
    </w:p>
    <w:p w14:paraId="47FD9491" w14:textId="77777777" w:rsidR="00C47FD8" w:rsidRDefault="00C47FD8" w:rsidP="00815064">
      <w:pPr>
        <w:pStyle w:val="JOURNALHeading2"/>
        <w:rPr>
          <w:bCs w:val="0"/>
        </w:rPr>
      </w:pPr>
      <w:r w:rsidRPr="00815064">
        <w:t>EVALUATION</w:t>
      </w:r>
      <w:r>
        <w:rPr>
          <w:bCs w:val="0"/>
        </w:rPr>
        <w:t xml:space="preserve"> CRITERIA:</w:t>
      </w:r>
    </w:p>
    <w:p w14:paraId="5A677F69" w14:textId="636A15E1" w:rsidR="00D46197" w:rsidRPr="00522C79" w:rsidRDefault="00D46197" w:rsidP="004F79A7">
      <w:pPr>
        <w:pStyle w:val="BodyText"/>
      </w:pPr>
      <w:r w:rsidRPr="006505F8">
        <w:t xml:space="preserve">Complete the tasks assigned in this OJT guide and meet with a qualified Senior Reactor Analyst to discuss any questions that you may have </w:t>
      </w:r>
      <w:proofErr w:type="gramStart"/>
      <w:r w:rsidRPr="006505F8">
        <w:t>as a result of</w:t>
      </w:r>
      <w:proofErr w:type="gramEnd"/>
      <w:r w:rsidRPr="006505F8">
        <w:t xml:space="preserve"> this</w:t>
      </w:r>
      <w:r w:rsidRPr="00522C79">
        <w:t xml:space="preserve"> activity. Upon completion of the tasks, you should be able to:</w:t>
      </w:r>
    </w:p>
    <w:p w14:paraId="5853A63C" w14:textId="77777777" w:rsidR="00D46197" w:rsidRPr="00522C79" w:rsidRDefault="00D46197" w:rsidP="004022F1">
      <w:pPr>
        <w:pStyle w:val="BodyText"/>
        <w:numPr>
          <w:ilvl w:val="0"/>
          <w:numId w:val="71"/>
        </w:numPr>
      </w:pPr>
      <w:r w:rsidRPr="00522C79">
        <w:t>Discuss what information is needed to conduct risk assessments of significant operational reactor events and significant unplanned degraded conditions.</w:t>
      </w:r>
    </w:p>
    <w:p w14:paraId="264DA379" w14:textId="77777777" w:rsidR="00D46197" w:rsidRPr="00522C79" w:rsidRDefault="00D46197" w:rsidP="004022F1">
      <w:pPr>
        <w:pStyle w:val="BodyText"/>
        <w:numPr>
          <w:ilvl w:val="0"/>
          <w:numId w:val="71"/>
        </w:numPr>
      </w:pPr>
      <w:r w:rsidRPr="00522C79">
        <w:t>Discuss how to conduct a risk assessment of a significant operational reactor event using the NRC</w:t>
      </w:r>
      <w:r w:rsidR="00412D2C">
        <w:t>’</w:t>
      </w:r>
      <w:r w:rsidRPr="00522C79">
        <w:t>s SPAR models.</w:t>
      </w:r>
    </w:p>
    <w:p w14:paraId="0E1D6341" w14:textId="77777777" w:rsidR="00D46197" w:rsidRPr="00522C79" w:rsidRDefault="00D46197" w:rsidP="004022F1">
      <w:pPr>
        <w:pStyle w:val="BodyText"/>
        <w:numPr>
          <w:ilvl w:val="0"/>
          <w:numId w:val="71"/>
        </w:numPr>
      </w:pPr>
      <w:r w:rsidRPr="00522C79">
        <w:t>Discuss how to conduct a risk assessment of a significant unplanned degraded condition using the NRC</w:t>
      </w:r>
      <w:r w:rsidR="00412D2C">
        <w:t>’</w:t>
      </w:r>
      <w:r w:rsidRPr="00522C79">
        <w:t>s SPAR models.</w:t>
      </w:r>
    </w:p>
    <w:p w14:paraId="6A1E97EC" w14:textId="71091887" w:rsidR="00D46197" w:rsidRPr="00522C79" w:rsidRDefault="00D46197" w:rsidP="004022F1">
      <w:pPr>
        <w:pStyle w:val="BodyText"/>
        <w:numPr>
          <w:ilvl w:val="0"/>
          <w:numId w:val="71"/>
        </w:numPr>
      </w:pPr>
      <w:r w:rsidRPr="00522C79">
        <w:t>Discuss how to modify a</w:t>
      </w:r>
      <w:r w:rsidR="007E5FE9">
        <w:t xml:space="preserve"> </w:t>
      </w:r>
      <w:r w:rsidRPr="00522C79">
        <w:t>SPAR model to account for the plant configuration at the time of the event or condition.</w:t>
      </w:r>
    </w:p>
    <w:p w14:paraId="427A457A" w14:textId="77777777" w:rsidR="00C47FD8" w:rsidRDefault="00C47FD8" w:rsidP="00815064">
      <w:pPr>
        <w:pStyle w:val="JOURNALHeading2"/>
        <w:rPr>
          <w:bCs w:val="0"/>
        </w:rPr>
      </w:pPr>
      <w:r w:rsidRPr="00815064">
        <w:lastRenderedPageBreak/>
        <w:t>TASKS</w:t>
      </w:r>
      <w:r>
        <w:rPr>
          <w:bCs w:val="0"/>
        </w:rPr>
        <w:t>:</w:t>
      </w:r>
    </w:p>
    <w:p w14:paraId="39526965" w14:textId="28436E3B" w:rsidR="00D46197" w:rsidRPr="00522C79" w:rsidRDefault="00D46197" w:rsidP="004022F1">
      <w:pPr>
        <w:pStyle w:val="BodyText"/>
        <w:numPr>
          <w:ilvl w:val="0"/>
          <w:numId w:val="70"/>
        </w:numPr>
      </w:pPr>
      <w:r w:rsidRPr="00915F8F">
        <w:t>Review at least one completed risk assessment for both a</w:t>
      </w:r>
      <w:r w:rsidRPr="00522C79">
        <w:t xml:space="preserve"> significant operational reactor event and a significant unplanned degraded condition.</w:t>
      </w:r>
    </w:p>
    <w:p w14:paraId="4C602AE8" w14:textId="0DA25C9F" w:rsidR="008E6BEA" w:rsidRPr="00522C79" w:rsidRDefault="008E6BEA" w:rsidP="004022F1">
      <w:pPr>
        <w:pStyle w:val="BodyText"/>
        <w:numPr>
          <w:ilvl w:val="0"/>
          <w:numId w:val="70"/>
        </w:numPr>
      </w:pPr>
      <w:r w:rsidRPr="00522C79">
        <w:t>Perform a risk assessment of a significant operational reactor event using the appropriate NRC SPAR model and document the results.</w:t>
      </w:r>
    </w:p>
    <w:p w14:paraId="578EAB5E" w14:textId="591897B2" w:rsidR="00D46197" w:rsidRPr="00522C79" w:rsidRDefault="00D46197" w:rsidP="004022F1">
      <w:pPr>
        <w:pStyle w:val="BodyText"/>
        <w:numPr>
          <w:ilvl w:val="0"/>
          <w:numId w:val="70"/>
        </w:numPr>
      </w:pPr>
      <w:r w:rsidRPr="00522C79">
        <w:t>Perform a risk assessment of a significant unplanned degraded condition using the appropriate NRC SPAR model and document the results.</w:t>
      </w:r>
    </w:p>
    <w:p w14:paraId="1B7F542C" w14:textId="11446BDF" w:rsidR="00D46197" w:rsidRPr="00522C79" w:rsidRDefault="00D46197" w:rsidP="004022F1">
      <w:pPr>
        <w:pStyle w:val="BodyText"/>
        <w:numPr>
          <w:ilvl w:val="0"/>
          <w:numId w:val="70"/>
        </w:numPr>
      </w:pPr>
      <w:r w:rsidRPr="00522C79">
        <w:t xml:space="preserve">Meet with a qualified SRA to discuss any questions that you have </w:t>
      </w:r>
      <w:proofErr w:type="gramStart"/>
      <w:r w:rsidRPr="00522C79">
        <w:t>as a result of</w:t>
      </w:r>
      <w:proofErr w:type="gramEnd"/>
      <w:r w:rsidRPr="00522C79">
        <w:t xml:space="preserve"> this activity and demonstrate that you can meet the evaluation criteria listed above.</w:t>
      </w:r>
    </w:p>
    <w:p w14:paraId="1308EA7D" w14:textId="77777777" w:rsidR="00D46197" w:rsidRPr="00915F8F" w:rsidRDefault="00D46197" w:rsidP="00815064">
      <w:pPr>
        <w:pStyle w:val="JOURNALHeading2"/>
      </w:pPr>
      <w:r w:rsidRPr="00915F8F">
        <w:t>DOCUMENTATION:</w:t>
      </w:r>
      <w:r w:rsidRPr="00915F8F">
        <w:tab/>
        <w:t>Senior Reactor Analyst Qualification Signature Card, Item OJT-SRA-3</w:t>
      </w:r>
    </w:p>
    <w:p w14:paraId="6E5DB594" w14:textId="5FACBC2A" w:rsidR="00D46197" w:rsidRPr="00522C79" w:rsidRDefault="00D46197" w:rsidP="00F13E9C">
      <w:pPr>
        <w:pStyle w:val="JournalTOPIC"/>
      </w:pPr>
      <w:bookmarkStart w:id="130" w:name="_Toc130999087"/>
      <w:r w:rsidRPr="00915F8F">
        <w:lastRenderedPageBreak/>
        <w:t>(OJT-SRA-4)</w:t>
      </w:r>
      <w:r w:rsidRPr="00915F8F">
        <w:tab/>
        <w:t>Performing an NOED Risk Review</w:t>
      </w:r>
      <w:bookmarkEnd w:id="130"/>
    </w:p>
    <w:p w14:paraId="785F9B81" w14:textId="77D634F9" w:rsidR="00317A49" w:rsidRDefault="00F13E9C" w:rsidP="00DB6058">
      <w:pPr>
        <w:pStyle w:val="BoxBodytext3"/>
      </w:pPr>
      <w:r w:rsidRPr="00915F8F">
        <w:t>NOTE: You should complete this activity during the rotational assignment to the Regional Office.</w:t>
      </w:r>
    </w:p>
    <w:p w14:paraId="51C6720A" w14:textId="3FD4E5F5" w:rsidR="008622F6" w:rsidRDefault="008622F6" w:rsidP="008622F6">
      <w:pPr>
        <w:pStyle w:val="JOURNALHeading2"/>
      </w:pPr>
      <w:r>
        <w:t>PURPOSE:</w:t>
      </w:r>
    </w:p>
    <w:p w14:paraId="0F54836F" w14:textId="6FBB254C" w:rsidR="00D46197" w:rsidRPr="00915F8F" w:rsidRDefault="00D46197" w:rsidP="004F79A7">
      <w:pPr>
        <w:pStyle w:val="BodyText"/>
      </w:pPr>
      <w:r w:rsidRPr="00915F8F">
        <w:t>This activity will introduce you to the SRA</w:t>
      </w:r>
      <w:r w:rsidR="00412D2C">
        <w:t>’</w:t>
      </w:r>
      <w:r w:rsidRPr="00915F8F">
        <w:t>s responsibility in reviewing the licensee</w:t>
      </w:r>
      <w:r w:rsidR="00412D2C">
        <w:t>’</w:t>
      </w:r>
      <w:r w:rsidRPr="00915F8F">
        <w:t>s risk assessment for an NOED request. Integral to the NOED is a requirement for the licensee to provide at least a qualitative risk assessment that demonstrates that the NOED does not involve any net increase in radiological risk.</w:t>
      </w:r>
    </w:p>
    <w:p w14:paraId="0CC39CB2" w14:textId="276BD704" w:rsidR="00D46197" w:rsidRPr="00915F8F" w:rsidRDefault="00D46197" w:rsidP="008622F6">
      <w:pPr>
        <w:pStyle w:val="JOURNALHeading2"/>
      </w:pPr>
      <w:r w:rsidRPr="00915F8F">
        <w:t>COMPETENCY</w:t>
      </w:r>
      <w:r w:rsidR="008622F6">
        <w:t xml:space="preserve"> </w:t>
      </w:r>
      <w:r w:rsidRPr="00915F8F">
        <w:t>AREAS:</w:t>
      </w:r>
      <w:r w:rsidRPr="00915F8F">
        <w:tab/>
        <w:t>TECHNICAL AREA EXPERTISE</w:t>
      </w:r>
      <w:r w:rsidR="008622F6">
        <w:br/>
      </w:r>
      <w:r w:rsidRPr="00915F8F">
        <w:t>INSPECTION</w:t>
      </w:r>
    </w:p>
    <w:p w14:paraId="076150B5" w14:textId="15644CDA" w:rsidR="00D46197" w:rsidRPr="00915F8F" w:rsidRDefault="00317A49" w:rsidP="00815064">
      <w:pPr>
        <w:pStyle w:val="JOURNALHeading2"/>
      </w:pPr>
      <w:r>
        <w:rPr>
          <w:bCs w:val="0"/>
        </w:rPr>
        <w:t>LEVEL OF EFFORT:</w:t>
      </w:r>
      <w:r w:rsidR="00D46197" w:rsidRPr="00915F8F">
        <w:tab/>
        <w:t>16 hours</w:t>
      </w:r>
    </w:p>
    <w:p w14:paraId="4C4334EA" w14:textId="77777777" w:rsidR="00317A49" w:rsidRDefault="00317A49" w:rsidP="00815064">
      <w:pPr>
        <w:pStyle w:val="JOURNALHeading2"/>
      </w:pPr>
      <w:r>
        <w:t>REFERENCES:</w:t>
      </w:r>
    </w:p>
    <w:p w14:paraId="33D31191" w14:textId="75C76577" w:rsidR="00D46197" w:rsidRPr="00522C79" w:rsidRDefault="00AB094F" w:rsidP="004022F1">
      <w:pPr>
        <w:pStyle w:val="BodyText"/>
        <w:numPr>
          <w:ilvl w:val="0"/>
          <w:numId w:val="72"/>
        </w:numPr>
      </w:pPr>
      <w:r w:rsidRPr="00522C79">
        <w:t xml:space="preserve">NRC </w:t>
      </w:r>
      <w:r>
        <w:t>Enforcement Manual Appendix F, Notices of Enforcement Discretion</w:t>
      </w:r>
    </w:p>
    <w:p w14:paraId="48FF7861" w14:textId="07CA88CF" w:rsidR="00D46197" w:rsidRPr="00522C79" w:rsidRDefault="00D46197" w:rsidP="004022F1">
      <w:pPr>
        <w:pStyle w:val="BodyText"/>
        <w:numPr>
          <w:ilvl w:val="0"/>
          <w:numId w:val="72"/>
        </w:numPr>
      </w:pPr>
      <w:r w:rsidRPr="00522C79">
        <w:t>R</w:t>
      </w:r>
      <w:r w:rsidR="00AD6B14">
        <w:t>IS</w:t>
      </w:r>
      <w:r w:rsidRPr="00522C79">
        <w:t xml:space="preserve"> 2005-01, </w:t>
      </w:r>
      <w:r w:rsidR="00E26A7D">
        <w:t>“</w:t>
      </w:r>
      <w:r w:rsidRPr="00522C79">
        <w:t>Changes to Notice of Enforcement Discretion (NOED) Process and Staff Guidance</w:t>
      </w:r>
      <w:r w:rsidR="00430CD6">
        <w:t>”</w:t>
      </w:r>
    </w:p>
    <w:p w14:paraId="79075E41" w14:textId="0080A0E7" w:rsidR="00D46197" w:rsidRPr="00522C79" w:rsidRDefault="00D46197" w:rsidP="004022F1">
      <w:pPr>
        <w:pStyle w:val="BodyText"/>
        <w:numPr>
          <w:ilvl w:val="0"/>
          <w:numId w:val="72"/>
        </w:numPr>
      </w:pPr>
      <w:r w:rsidRPr="00522C79">
        <w:t>R</w:t>
      </w:r>
      <w:r w:rsidR="00AD6B14">
        <w:t>G</w:t>
      </w:r>
      <w:r w:rsidRPr="00522C79">
        <w:t xml:space="preserve"> 1.174, </w:t>
      </w:r>
      <w:r w:rsidR="00E26A7D">
        <w:t>“</w:t>
      </w:r>
      <w:r w:rsidRPr="00522C79">
        <w:t>An Approach for Using Probabilistic Risk Assessment in Risk</w:t>
      </w:r>
      <w:r w:rsidRPr="00522C79">
        <w:noBreakHyphen/>
        <w:t>informed Decisions on Plant</w:t>
      </w:r>
      <w:r w:rsidRPr="00522C79">
        <w:noBreakHyphen/>
        <w:t>Specific Changes to the Licensing Basis</w:t>
      </w:r>
      <w:r w:rsidR="00430CD6">
        <w:t>”</w:t>
      </w:r>
    </w:p>
    <w:p w14:paraId="6952D5C6" w14:textId="649E3FED" w:rsidR="00D46197" w:rsidRPr="00522C79" w:rsidRDefault="00D46197" w:rsidP="004022F1">
      <w:pPr>
        <w:pStyle w:val="BodyText"/>
        <w:numPr>
          <w:ilvl w:val="0"/>
          <w:numId w:val="72"/>
        </w:numPr>
      </w:pPr>
      <w:r w:rsidRPr="00522C79">
        <w:t>R</w:t>
      </w:r>
      <w:r w:rsidR="00AD6B14">
        <w:t>G</w:t>
      </w:r>
      <w:r w:rsidRPr="00522C79">
        <w:t xml:space="preserve"> 1.177, </w:t>
      </w:r>
      <w:r w:rsidR="00E26A7D">
        <w:t>“</w:t>
      </w:r>
      <w:r w:rsidRPr="00522C79">
        <w:t>An Approach for Plant-Specific, Risk -Informed Decision Making: Technical Specifications</w:t>
      </w:r>
      <w:r w:rsidR="00430CD6">
        <w:t>”</w:t>
      </w:r>
    </w:p>
    <w:p w14:paraId="12425017" w14:textId="3E7015E6" w:rsidR="00D46197" w:rsidRPr="00522C79" w:rsidRDefault="00D46197" w:rsidP="004022F1">
      <w:pPr>
        <w:pStyle w:val="BodyText"/>
        <w:numPr>
          <w:ilvl w:val="0"/>
          <w:numId w:val="72"/>
        </w:numPr>
      </w:pPr>
      <w:r w:rsidRPr="00522C79">
        <w:t>NUMARC 93</w:t>
      </w:r>
      <w:r w:rsidRPr="00522C79">
        <w:noBreakHyphen/>
        <w:t>01, Revision</w:t>
      </w:r>
      <w:r w:rsidR="005F7655">
        <w:t xml:space="preserve"> </w:t>
      </w:r>
      <w:r w:rsidR="001F5E1E" w:rsidRPr="00522C79">
        <w:t>4</w:t>
      </w:r>
      <w:r w:rsidR="009755BE">
        <w:t>f</w:t>
      </w:r>
      <w:r w:rsidRPr="00522C79">
        <w:t xml:space="preserve">, </w:t>
      </w:r>
      <w:r w:rsidR="00E26A7D">
        <w:t>“</w:t>
      </w:r>
      <w:r w:rsidRPr="00522C79">
        <w:t>Industry Guideline for Monitoring the Effectiveness of Maintenance at Nuclear Power Plants</w:t>
      </w:r>
      <w:r w:rsidR="001F5E1E" w:rsidRPr="00522C79">
        <w:t>, April 201</w:t>
      </w:r>
      <w:r w:rsidR="009755BE">
        <w:t>8</w:t>
      </w:r>
      <w:r w:rsidR="00430CD6">
        <w:t>”</w:t>
      </w:r>
    </w:p>
    <w:p w14:paraId="0E24F4A7" w14:textId="7992C3BA" w:rsidR="00ED1AFA" w:rsidRDefault="00ED1AFA" w:rsidP="00034C68">
      <w:pPr>
        <w:pStyle w:val="BoxBodytext3"/>
      </w:pPr>
      <w:r w:rsidRPr="00915F8F">
        <w:t>NOTE: You must complete the Individual Study Activity on NOEDs before beginning this OJT.</w:t>
      </w:r>
    </w:p>
    <w:p w14:paraId="11E51A63" w14:textId="77777777" w:rsidR="00C47FD8" w:rsidRDefault="00C47FD8" w:rsidP="00815064">
      <w:pPr>
        <w:pStyle w:val="JOURNALHeading2"/>
        <w:rPr>
          <w:bCs w:val="0"/>
        </w:rPr>
      </w:pPr>
      <w:r w:rsidRPr="00815064">
        <w:t>EVALUATION</w:t>
      </w:r>
      <w:r>
        <w:rPr>
          <w:bCs w:val="0"/>
        </w:rPr>
        <w:t xml:space="preserve"> CRITERIA:</w:t>
      </w:r>
    </w:p>
    <w:p w14:paraId="2A30AFEF" w14:textId="6CC342DC" w:rsidR="00D46197" w:rsidRPr="00522C79" w:rsidRDefault="00D46197" w:rsidP="004F79A7">
      <w:pPr>
        <w:pStyle w:val="BodyText"/>
      </w:pPr>
      <w:r w:rsidRPr="00915F8F">
        <w:t>At th</w:t>
      </w:r>
      <w:r w:rsidRPr="00522C79">
        <w:t>e completion of this activity, you should be able to:</w:t>
      </w:r>
    </w:p>
    <w:p w14:paraId="532F85F6" w14:textId="77777777" w:rsidR="00D46197" w:rsidRPr="00522C79" w:rsidRDefault="00D46197" w:rsidP="004022F1">
      <w:pPr>
        <w:pStyle w:val="BodyText"/>
        <w:numPr>
          <w:ilvl w:val="0"/>
          <w:numId w:val="73"/>
        </w:numPr>
      </w:pPr>
      <w:r w:rsidRPr="00522C79">
        <w:t>Understand the risk assessment methodologies used by licensees to meet the requirement that a risk assessment supporting an NOED request must address the risk of shutting down versus the risk of continued operation with the degraded equipment.</w:t>
      </w:r>
    </w:p>
    <w:p w14:paraId="7E8F4242" w14:textId="77777777" w:rsidR="00D46197" w:rsidRPr="00522C79" w:rsidRDefault="00D46197" w:rsidP="004022F1">
      <w:pPr>
        <w:pStyle w:val="BodyText"/>
        <w:numPr>
          <w:ilvl w:val="0"/>
          <w:numId w:val="73"/>
        </w:numPr>
      </w:pPr>
      <w:r w:rsidRPr="00522C79">
        <w:t xml:space="preserve">Understand the basis of </w:t>
      </w:r>
      <w:r w:rsidR="00E26A7D">
        <w:t>“</w:t>
      </w:r>
      <w:r w:rsidRPr="00522C79">
        <w:t>no net increase</w:t>
      </w:r>
      <w:r w:rsidR="00430CD6">
        <w:t>”</w:t>
      </w:r>
      <w:r w:rsidRPr="00522C79">
        <w:t xml:space="preserve"> in radiological risk and the methodologies a licensee may utilize to qualitatively or qualitatively demonstrate this.</w:t>
      </w:r>
    </w:p>
    <w:p w14:paraId="373DCA39" w14:textId="77777777" w:rsidR="00D46197" w:rsidRPr="00522C79" w:rsidRDefault="00D46197" w:rsidP="004022F1">
      <w:pPr>
        <w:pStyle w:val="BodyText"/>
        <w:numPr>
          <w:ilvl w:val="0"/>
          <w:numId w:val="73"/>
        </w:numPr>
      </w:pPr>
      <w:r w:rsidRPr="00522C79">
        <w:lastRenderedPageBreak/>
        <w:t>Understand how SPAR can be used to determine the risk involved with the extended TS LCO time requested in the NOED.</w:t>
      </w:r>
    </w:p>
    <w:p w14:paraId="4F6AFCCD" w14:textId="349C1C79" w:rsidR="00D46197" w:rsidRPr="00522C79" w:rsidRDefault="00D46197" w:rsidP="004022F1">
      <w:pPr>
        <w:pStyle w:val="BodyText"/>
        <w:numPr>
          <w:ilvl w:val="0"/>
          <w:numId w:val="73"/>
        </w:numPr>
      </w:pPr>
      <w:r w:rsidRPr="00522C79">
        <w:t xml:space="preserve">Understand the importance of compensatory measures used by the licensee during the extended TS LCO </w:t>
      </w:r>
      <w:proofErr w:type="gramStart"/>
      <w:r w:rsidRPr="00522C79">
        <w:t>time period</w:t>
      </w:r>
      <w:proofErr w:type="gramEnd"/>
      <w:r w:rsidRPr="00522C79">
        <w:t>.</w:t>
      </w:r>
    </w:p>
    <w:p w14:paraId="4F42769A" w14:textId="6D04FEAE" w:rsidR="00D46197" w:rsidRPr="00522C79" w:rsidRDefault="00D46197" w:rsidP="004022F1">
      <w:pPr>
        <w:pStyle w:val="BodyText"/>
        <w:numPr>
          <w:ilvl w:val="0"/>
          <w:numId w:val="73"/>
        </w:numPr>
      </w:pPr>
      <w:r w:rsidRPr="00522C79">
        <w:t>Be able to explain how a PRA model should be adjusted to account for NOED request and use of the appropriate risk measure (e.g., ICCDP, vs. ICCDF and ICLERP vs. ICLERF).</w:t>
      </w:r>
    </w:p>
    <w:p w14:paraId="0D7AF48D" w14:textId="77777777" w:rsidR="00C47FD8" w:rsidRDefault="00C47FD8" w:rsidP="00BE30F3">
      <w:pPr>
        <w:pStyle w:val="JOURNALHeading2"/>
        <w:rPr>
          <w:bCs w:val="0"/>
        </w:rPr>
      </w:pPr>
      <w:r w:rsidRPr="00BE30F3">
        <w:t>TASKS</w:t>
      </w:r>
      <w:r>
        <w:rPr>
          <w:bCs w:val="0"/>
        </w:rPr>
        <w:t>:</w:t>
      </w:r>
    </w:p>
    <w:p w14:paraId="22765269" w14:textId="0E6B9ECD" w:rsidR="00D46197" w:rsidRPr="00522C79" w:rsidRDefault="00D46197" w:rsidP="004022F1">
      <w:pPr>
        <w:pStyle w:val="BodyText"/>
        <w:numPr>
          <w:ilvl w:val="0"/>
          <w:numId w:val="74"/>
        </w:numPr>
      </w:pPr>
      <w:r w:rsidRPr="00522C79">
        <w:t>Review at least three NOEDs that were granted (preferably from different regions). When reviewing the NOEDs, look for the following areas:</w:t>
      </w:r>
    </w:p>
    <w:p w14:paraId="45CAAA45" w14:textId="5CC41BF7" w:rsidR="00D46197" w:rsidRPr="00522C79" w:rsidRDefault="00D46197" w:rsidP="00E2761D">
      <w:pPr>
        <w:pStyle w:val="ListBullet3"/>
      </w:pPr>
      <w:r w:rsidRPr="00522C79">
        <w:t>the licensee</w:t>
      </w:r>
      <w:r w:rsidR="00412D2C">
        <w:t>’</w:t>
      </w:r>
      <w:r w:rsidRPr="00522C79">
        <w:t>s qualitative or qualitative risk assessment addressing the risk of shutting down versus the risk of remaining at power with the degraded equipment</w:t>
      </w:r>
      <w:r w:rsidR="00FA524D">
        <w:t>,</w:t>
      </w:r>
    </w:p>
    <w:p w14:paraId="0AF2E20D" w14:textId="6D4EBE28" w:rsidR="00D46197" w:rsidRPr="00522C79" w:rsidRDefault="00D46197" w:rsidP="00E2761D">
      <w:pPr>
        <w:pStyle w:val="ListBullet3"/>
      </w:pPr>
      <w:r w:rsidRPr="00522C79">
        <w:t>compensatory measures taken by the licensee during the extended TS LCO duration such as a hold on any maintenance and testing of other risk significant equipment, protection of opposite train equipment, or the prohibition of switchyard work</w:t>
      </w:r>
      <w:r w:rsidR="00FA524D">
        <w:t>.</w:t>
      </w:r>
    </w:p>
    <w:p w14:paraId="22D6BD0E" w14:textId="2A7F7A77" w:rsidR="00D46197" w:rsidRPr="00522C79" w:rsidRDefault="00D46197" w:rsidP="00E2761D">
      <w:pPr>
        <w:pStyle w:val="ListBullet3"/>
      </w:pPr>
      <w:r w:rsidRPr="00522C79">
        <w:t>any external weather factors that may impact the NOED duration</w:t>
      </w:r>
      <w:r w:rsidR="00FA524D">
        <w:t>.</w:t>
      </w:r>
    </w:p>
    <w:p w14:paraId="231F7BA2" w14:textId="7789F155" w:rsidR="00D46197" w:rsidRPr="00522C79" w:rsidRDefault="00D46197" w:rsidP="00E2761D">
      <w:pPr>
        <w:pStyle w:val="ListBullet3"/>
      </w:pPr>
      <w:r w:rsidRPr="00522C79">
        <w:t>operator action credited</w:t>
      </w:r>
      <w:r w:rsidR="00FA524D">
        <w:t>.</w:t>
      </w:r>
    </w:p>
    <w:p w14:paraId="0E0AAC15" w14:textId="51B7C50F" w:rsidR="00D46197" w:rsidRPr="00522C79" w:rsidRDefault="00D46197" w:rsidP="004022F1">
      <w:pPr>
        <w:pStyle w:val="BodyText"/>
        <w:numPr>
          <w:ilvl w:val="0"/>
          <w:numId w:val="74"/>
        </w:numPr>
      </w:pPr>
      <w:r w:rsidRPr="00522C79">
        <w:t>Run a SPAR model condition assessment for the extended TS LCO duration for the degraded equipment as requested in the NOED. Compare those results to the risk assessment results reported by the licensee.</w:t>
      </w:r>
    </w:p>
    <w:p w14:paraId="08345E27" w14:textId="0D4AB4CE" w:rsidR="00D46197" w:rsidRPr="00522C79" w:rsidRDefault="00D46197" w:rsidP="004022F1">
      <w:pPr>
        <w:pStyle w:val="BodyText"/>
        <w:numPr>
          <w:ilvl w:val="0"/>
          <w:numId w:val="74"/>
        </w:numPr>
      </w:pPr>
      <w:r w:rsidRPr="00522C79">
        <w:t>If possible, perform the review of an actual NOED request with the supervision of a qualified SRA. Interact with the licensee on the NOED call and present the results of the review to the appropriate regional manager.</w:t>
      </w:r>
    </w:p>
    <w:p w14:paraId="6ECB4FD1" w14:textId="23A72D6E" w:rsidR="00D46197" w:rsidRPr="00522C79" w:rsidRDefault="00D46197" w:rsidP="004022F1">
      <w:pPr>
        <w:pStyle w:val="BodyText"/>
        <w:numPr>
          <w:ilvl w:val="0"/>
          <w:numId w:val="74"/>
        </w:numPr>
      </w:pPr>
      <w:r w:rsidRPr="00522C79">
        <w:t xml:space="preserve">Meet with a qualified SRA to discuss any questions that you have </w:t>
      </w:r>
      <w:proofErr w:type="gramStart"/>
      <w:r w:rsidRPr="00522C79">
        <w:t>as a result of</w:t>
      </w:r>
      <w:proofErr w:type="gramEnd"/>
      <w:r w:rsidRPr="00522C79">
        <w:t xml:space="preserve"> this activity and demonstrate that you can meet the evaluation criteria listed above.</w:t>
      </w:r>
    </w:p>
    <w:p w14:paraId="2406CE5F" w14:textId="5D1A0007" w:rsidR="00D46197" w:rsidRPr="00EC7641" w:rsidRDefault="00D46197" w:rsidP="00BE30F3">
      <w:pPr>
        <w:pStyle w:val="JOURNALHeading2"/>
      </w:pPr>
      <w:r w:rsidRPr="00915F8F">
        <w:t>DOCUMENTATION:</w:t>
      </w:r>
      <w:r w:rsidRPr="00915F8F">
        <w:tab/>
        <w:t>Senior</w:t>
      </w:r>
      <w:r w:rsidRPr="00522C79">
        <w:t xml:space="preserve"> Reactor Analyst Qualification Signature Card, Item OJT-SRA-4</w:t>
      </w:r>
    </w:p>
    <w:p w14:paraId="3427C64A" w14:textId="77777777" w:rsidR="00D46197" w:rsidRDefault="00D46197" w:rsidP="00436FCA">
      <w:pPr>
        <w:pStyle w:val="JOURNALHeading2"/>
        <w:sectPr w:rsidR="00D46197" w:rsidSect="00CD369D">
          <w:pgSz w:w="12240" w:h="15840" w:code="1"/>
          <w:pgMar w:top="1440" w:right="1440" w:bottom="1440" w:left="1440" w:header="720" w:footer="720" w:gutter="0"/>
          <w:cols w:space="720"/>
          <w:noEndnote/>
          <w:docGrid w:linePitch="326"/>
        </w:sectPr>
      </w:pPr>
    </w:p>
    <w:p w14:paraId="08177116" w14:textId="30483722" w:rsidR="00D46197" w:rsidRPr="000F23B4" w:rsidRDefault="00D46197" w:rsidP="0007606F">
      <w:pPr>
        <w:pStyle w:val="attachmenttitle"/>
      </w:pPr>
      <w:bookmarkStart w:id="131" w:name="_Toc130999088"/>
      <w:r w:rsidRPr="00915F8F">
        <w:lastRenderedPageBreak/>
        <w:t>Senior Reactor Analyst</w:t>
      </w:r>
      <w:r w:rsidR="002B045C">
        <w:br/>
      </w:r>
      <w:r w:rsidRPr="00915F8F">
        <w:t>Signature Card and Certification</w:t>
      </w:r>
      <w:r w:rsidR="00582D0B">
        <w:t xml:space="preserve"> Form</w:t>
      </w:r>
      <w:bookmarkEnd w:id="131"/>
    </w:p>
    <w:tbl>
      <w:tblPr>
        <w:tblW w:w="9360" w:type="dxa"/>
        <w:jc w:val="center"/>
        <w:tblLayout w:type="fixed"/>
        <w:tblCellMar>
          <w:left w:w="120" w:type="dxa"/>
          <w:right w:w="120" w:type="dxa"/>
        </w:tblCellMar>
        <w:tblLook w:val="0000" w:firstRow="0" w:lastRow="0" w:firstColumn="0" w:lastColumn="0" w:noHBand="0" w:noVBand="0"/>
      </w:tblPr>
      <w:tblGrid>
        <w:gridCol w:w="4950"/>
        <w:gridCol w:w="1800"/>
        <w:gridCol w:w="2610"/>
      </w:tblGrid>
      <w:tr w:rsidR="00D46197" w:rsidRPr="000A7974" w14:paraId="6BEA9AB5" w14:textId="77777777" w:rsidTr="0084366D">
        <w:trPr>
          <w:jc w:val="center"/>
        </w:trPr>
        <w:tc>
          <w:tcPr>
            <w:tcW w:w="4950"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vAlign w:val="center"/>
          </w:tcPr>
          <w:p w14:paraId="065A026E" w14:textId="77777777" w:rsidR="00B93303" w:rsidRDefault="00B93303"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iCs/>
              </w:rPr>
            </w:pPr>
          </w:p>
          <w:p w14:paraId="461BFA98"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iCs/>
              </w:rPr>
            </w:pPr>
            <w:r w:rsidRPr="00D62CAC">
              <w:rPr>
                <w:iCs/>
                <w:u w:val="single"/>
              </w:rPr>
              <w:t>Name:</w:t>
            </w:r>
            <w:r w:rsidRPr="000A7974">
              <w:rPr>
                <w:i/>
                <w:iCs/>
              </w:rPr>
              <w:t xml:space="preserve"> ____________________________</w:t>
            </w:r>
          </w:p>
        </w:tc>
        <w:tc>
          <w:tcPr>
            <w:tcW w:w="1800"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3A6981BF" w14:textId="77777777" w:rsidR="00D46197" w:rsidRPr="00D62CAC"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Cs/>
                <w:u w:val="single"/>
              </w:rPr>
            </w:pPr>
            <w:r w:rsidRPr="00D62CAC">
              <w:rPr>
                <w:iCs/>
                <w:u w:val="single"/>
              </w:rPr>
              <w:t>Employee Initials/Date</w:t>
            </w:r>
          </w:p>
        </w:tc>
        <w:tc>
          <w:tcPr>
            <w:tcW w:w="2610"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1DAC0939" w14:textId="77777777" w:rsidR="00D46197" w:rsidRPr="00D62CAC"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Cs/>
                <w:u w:val="single"/>
              </w:rPr>
            </w:pPr>
            <w:r w:rsidRPr="00D62CAC">
              <w:rPr>
                <w:iCs/>
                <w:u w:val="single"/>
              </w:rPr>
              <w:t>Evaluator/Supervisor Signature/Date</w:t>
            </w:r>
          </w:p>
        </w:tc>
      </w:tr>
      <w:tr w:rsidR="002E12B2" w:rsidRPr="000A7974" w14:paraId="413E2172" w14:textId="77777777" w:rsidTr="0084366D">
        <w:trPr>
          <w:jc w:val="center"/>
        </w:trPr>
        <w:tc>
          <w:tcPr>
            <w:tcW w:w="9360" w:type="dxa"/>
            <w:gridSpan w:val="3"/>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223E0B24" w14:textId="42CD4A78" w:rsidR="00D46197" w:rsidRPr="00A90F5E" w:rsidRDefault="00D46197" w:rsidP="007F0AB2">
            <w:pPr>
              <w:pStyle w:val="BodyText-table"/>
              <w:spacing w:before="60"/>
              <w:rPr>
                <w:u w:val="single"/>
              </w:rPr>
            </w:pPr>
            <w:r w:rsidRPr="00A90F5E">
              <w:rPr>
                <w:u w:val="single"/>
              </w:rPr>
              <w:t>A. Training Courses</w:t>
            </w:r>
          </w:p>
        </w:tc>
      </w:tr>
      <w:tr w:rsidR="00D46197" w:rsidRPr="000A7974" w14:paraId="532EB856" w14:textId="77777777" w:rsidTr="0084366D">
        <w:trPr>
          <w:jc w:val="center"/>
        </w:trPr>
        <w:tc>
          <w:tcPr>
            <w:tcW w:w="4950"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0795E331" w14:textId="77777777" w:rsidR="00D46197" w:rsidRPr="000A7974" w:rsidRDefault="00D46197" w:rsidP="00117DBF">
            <w:pPr>
              <w:pStyle w:val="BodyText-table"/>
              <w:ind w:left="360" w:hanging="360"/>
            </w:pPr>
            <w:r w:rsidRPr="000A7974">
              <w:t>BWR technology full series</w:t>
            </w:r>
          </w:p>
        </w:tc>
        <w:tc>
          <w:tcPr>
            <w:tcW w:w="1800"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1C397AF0"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c>
          <w:tcPr>
            <w:tcW w:w="2610"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642DFC23"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r>
      <w:tr w:rsidR="00D46197" w:rsidRPr="000A7974" w14:paraId="4C3BE20B" w14:textId="77777777" w:rsidTr="0084366D">
        <w:trPr>
          <w:jc w:val="center"/>
        </w:trPr>
        <w:tc>
          <w:tcPr>
            <w:tcW w:w="4950"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42628B1E" w14:textId="77777777" w:rsidR="00D46197" w:rsidRPr="000A7974" w:rsidRDefault="00D46197" w:rsidP="00117DBF">
            <w:pPr>
              <w:pStyle w:val="BodyText-table"/>
              <w:ind w:left="360" w:hanging="360"/>
            </w:pPr>
            <w:r w:rsidRPr="000A7974">
              <w:t>PWR technology full series</w:t>
            </w:r>
          </w:p>
        </w:tc>
        <w:tc>
          <w:tcPr>
            <w:tcW w:w="1800"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597FC980"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c>
          <w:tcPr>
            <w:tcW w:w="2610"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166217E8"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r>
      <w:tr w:rsidR="00D46197" w:rsidRPr="000A7974" w14:paraId="20630C5C" w14:textId="77777777" w:rsidTr="0084366D">
        <w:trPr>
          <w:jc w:val="center"/>
        </w:trPr>
        <w:tc>
          <w:tcPr>
            <w:tcW w:w="4950"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305B93C4" w14:textId="77777777" w:rsidR="00D46197" w:rsidRPr="000A7974" w:rsidRDefault="00D46197" w:rsidP="00117DBF">
            <w:pPr>
              <w:pStyle w:val="BodyText-table"/>
              <w:ind w:left="360" w:hanging="360"/>
            </w:pPr>
            <w:r w:rsidRPr="000A7974">
              <w:t>Probability and Statistics for PRA Course (P-102)</w:t>
            </w:r>
          </w:p>
        </w:tc>
        <w:tc>
          <w:tcPr>
            <w:tcW w:w="1800"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4440A2E4"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c>
          <w:tcPr>
            <w:tcW w:w="2610"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7EB5D2C0"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r>
      <w:tr w:rsidR="00D46197" w:rsidRPr="000A7974" w14:paraId="0A436F65" w14:textId="77777777" w:rsidTr="0084366D">
        <w:trPr>
          <w:jc w:val="center"/>
        </w:trPr>
        <w:tc>
          <w:tcPr>
            <w:tcW w:w="4950"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12DDDB99" w14:textId="77777777" w:rsidR="00D46197" w:rsidRPr="000A7974" w:rsidRDefault="00D46197" w:rsidP="00117DBF">
            <w:pPr>
              <w:pStyle w:val="BodyText-table"/>
              <w:ind w:left="360" w:hanging="360"/>
            </w:pPr>
            <w:r w:rsidRPr="000A7974">
              <w:t>System Modeling Techniques Course for PRA (P-200)</w:t>
            </w:r>
          </w:p>
        </w:tc>
        <w:tc>
          <w:tcPr>
            <w:tcW w:w="1800"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643E3C92"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c>
          <w:tcPr>
            <w:tcW w:w="2610"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42A68B86"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r>
      <w:tr w:rsidR="00D46197" w:rsidRPr="000A7974" w14:paraId="33464381" w14:textId="77777777" w:rsidTr="0084366D">
        <w:trPr>
          <w:jc w:val="center"/>
        </w:trPr>
        <w:tc>
          <w:tcPr>
            <w:tcW w:w="4950"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581535C1" w14:textId="77777777" w:rsidR="00D46197" w:rsidRPr="000A7974" w:rsidRDefault="00D46197" w:rsidP="00117DBF">
            <w:pPr>
              <w:pStyle w:val="BodyText-table"/>
              <w:ind w:left="360" w:hanging="360"/>
            </w:pPr>
            <w:r w:rsidRPr="000A7974">
              <w:t>Human Reliability Assessment Course (P-203)</w:t>
            </w:r>
          </w:p>
        </w:tc>
        <w:tc>
          <w:tcPr>
            <w:tcW w:w="1800"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40BC1291"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c>
          <w:tcPr>
            <w:tcW w:w="2610"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0A211C45"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r>
      <w:tr w:rsidR="00D46197" w:rsidRPr="000A7974" w14:paraId="562A4E03" w14:textId="77777777" w:rsidTr="0084366D">
        <w:trPr>
          <w:jc w:val="center"/>
        </w:trPr>
        <w:tc>
          <w:tcPr>
            <w:tcW w:w="4950"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29988DCC" w14:textId="57BD1B81" w:rsidR="00D46197" w:rsidRPr="000A7974" w:rsidRDefault="00D46197" w:rsidP="00965C4F">
            <w:pPr>
              <w:pStyle w:val="BodyText-table2"/>
            </w:pPr>
            <w:r w:rsidRPr="000A7974">
              <w:t>Risk Assessment in Event Evaluation Course (P</w:t>
            </w:r>
            <w:r w:rsidR="00117DBF">
              <w:noBreakHyphen/>
            </w:r>
            <w:r w:rsidRPr="000A7974">
              <w:t>302)</w:t>
            </w:r>
          </w:p>
        </w:tc>
        <w:tc>
          <w:tcPr>
            <w:tcW w:w="1800"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5C848E18"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c>
          <w:tcPr>
            <w:tcW w:w="2610"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644C1764"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r>
      <w:tr w:rsidR="00D46197" w:rsidRPr="000A7974" w14:paraId="2D52A4DF" w14:textId="77777777" w:rsidTr="0084366D">
        <w:trPr>
          <w:jc w:val="center"/>
        </w:trPr>
        <w:tc>
          <w:tcPr>
            <w:tcW w:w="4950"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2FFFBE81" w14:textId="0979798B" w:rsidR="00D46197" w:rsidRPr="000A7974" w:rsidRDefault="00D46197" w:rsidP="00117DBF">
            <w:pPr>
              <w:pStyle w:val="BodyText-table"/>
              <w:ind w:left="360" w:hanging="360"/>
            </w:pPr>
            <w:r w:rsidRPr="000A7974">
              <w:t>PRA Technology and Regulatory Perspective (P</w:t>
            </w:r>
            <w:r w:rsidR="00117DBF">
              <w:noBreakHyphen/>
            </w:r>
            <w:r w:rsidRPr="000A7974">
              <w:t>111)</w:t>
            </w:r>
          </w:p>
        </w:tc>
        <w:tc>
          <w:tcPr>
            <w:tcW w:w="1800"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013C268C"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c>
          <w:tcPr>
            <w:tcW w:w="2610"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7B9F6780"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r>
      <w:tr w:rsidR="00D46197" w:rsidRPr="000A7974" w14:paraId="24A0CFDC" w14:textId="77777777" w:rsidTr="0084366D">
        <w:trPr>
          <w:jc w:val="center"/>
        </w:trPr>
        <w:tc>
          <w:tcPr>
            <w:tcW w:w="4950"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568BB855" w14:textId="77777777" w:rsidR="00D46197" w:rsidRPr="000A7974" w:rsidRDefault="00D46197" w:rsidP="00117DBF">
            <w:pPr>
              <w:pStyle w:val="BodyText-table"/>
              <w:ind w:left="360" w:hanging="360"/>
            </w:pPr>
            <w:r w:rsidRPr="000A7974">
              <w:t>SAPHIRE Course (P-201)</w:t>
            </w:r>
          </w:p>
        </w:tc>
        <w:tc>
          <w:tcPr>
            <w:tcW w:w="1800"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492B6CFF"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c>
          <w:tcPr>
            <w:tcW w:w="2610"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22013D7E"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r>
      <w:tr w:rsidR="00D46197" w:rsidRPr="000A7974" w14:paraId="31C114AA" w14:textId="77777777" w:rsidTr="0084366D">
        <w:trPr>
          <w:jc w:val="center"/>
        </w:trPr>
        <w:tc>
          <w:tcPr>
            <w:tcW w:w="4950"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4852F088" w14:textId="77777777" w:rsidR="00D46197" w:rsidRPr="000A7974" w:rsidRDefault="00D46197" w:rsidP="00117DBF">
            <w:pPr>
              <w:pStyle w:val="BodyText-table"/>
              <w:ind w:left="360" w:hanging="360"/>
            </w:pPr>
            <w:r w:rsidRPr="000A7974">
              <w:t>Advanced SAPHIRE Course (P-202)</w:t>
            </w:r>
          </w:p>
        </w:tc>
        <w:tc>
          <w:tcPr>
            <w:tcW w:w="1800"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30E2616E"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c>
          <w:tcPr>
            <w:tcW w:w="2610"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77C0927F"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r>
      <w:tr w:rsidR="00D46197" w:rsidRPr="000A7974" w14:paraId="5FC7FD91" w14:textId="77777777" w:rsidTr="0084366D">
        <w:trPr>
          <w:jc w:val="center"/>
        </w:trPr>
        <w:tc>
          <w:tcPr>
            <w:tcW w:w="4950"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5742816B" w14:textId="77777777" w:rsidR="00D46197" w:rsidRPr="000A7974" w:rsidRDefault="00D46197" w:rsidP="00117DBF">
            <w:pPr>
              <w:pStyle w:val="BodyText-table"/>
              <w:ind w:left="360" w:hanging="360"/>
            </w:pPr>
            <w:r w:rsidRPr="000A7974">
              <w:t>External Events (P-204)</w:t>
            </w:r>
          </w:p>
        </w:tc>
        <w:tc>
          <w:tcPr>
            <w:tcW w:w="1800"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2D6BC089"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c>
          <w:tcPr>
            <w:tcW w:w="2610"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19C6195E"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r>
      <w:tr w:rsidR="00D46197" w:rsidRPr="000A7974" w14:paraId="128EE2B9" w14:textId="77777777" w:rsidTr="0084366D">
        <w:trPr>
          <w:jc w:val="center"/>
        </w:trPr>
        <w:tc>
          <w:tcPr>
            <w:tcW w:w="4950"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16579C63" w14:textId="50D1AC66" w:rsidR="00D46197" w:rsidRPr="000A7974" w:rsidRDefault="00D46197" w:rsidP="00117DBF">
            <w:pPr>
              <w:pStyle w:val="BodyText-table"/>
              <w:ind w:left="360" w:hanging="360"/>
            </w:pPr>
            <w:r w:rsidRPr="000A7974">
              <w:t xml:space="preserve">Accident Progression Analysis (P-300) or </w:t>
            </w:r>
            <w:ins w:id="132" w:author="Author">
              <w:r w:rsidR="001359F1">
                <w:t xml:space="preserve">Perspectives </w:t>
              </w:r>
            </w:ins>
            <w:r w:rsidRPr="000A7974">
              <w:t>Reactor Safety (R-800)</w:t>
            </w:r>
          </w:p>
        </w:tc>
        <w:tc>
          <w:tcPr>
            <w:tcW w:w="1800"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3A174D58"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c>
          <w:tcPr>
            <w:tcW w:w="2610"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2AFEF878"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r>
      <w:tr w:rsidR="002E12B2" w:rsidRPr="000A7974" w14:paraId="24D3C5AA" w14:textId="77777777" w:rsidTr="0084366D">
        <w:trPr>
          <w:jc w:val="center"/>
        </w:trPr>
        <w:tc>
          <w:tcPr>
            <w:tcW w:w="9360" w:type="dxa"/>
            <w:gridSpan w:val="3"/>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0E9C7F7E" w14:textId="58AEC79E" w:rsidR="00D46197" w:rsidRPr="00965C4F" w:rsidRDefault="00D46197" w:rsidP="007F0AB2">
            <w:pPr>
              <w:pStyle w:val="BodyText-table"/>
              <w:spacing w:before="60"/>
              <w:rPr>
                <w:u w:val="single"/>
              </w:rPr>
            </w:pPr>
            <w:r w:rsidRPr="00965C4F">
              <w:rPr>
                <w:u w:val="single"/>
              </w:rPr>
              <w:t>B. Individual Study Activities</w:t>
            </w:r>
          </w:p>
        </w:tc>
      </w:tr>
      <w:tr w:rsidR="00D46197" w:rsidRPr="000A7974" w14:paraId="2AC61200" w14:textId="77777777" w:rsidTr="0084366D">
        <w:trPr>
          <w:jc w:val="center"/>
        </w:trPr>
        <w:tc>
          <w:tcPr>
            <w:tcW w:w="4950"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6B52C9C5" w14:textId="77777777" w:rsidR="00D46197" w:rsidRPr="000A7974" w:rsidRDefault="00D46197" w:rsidP="007F0AB2">
            <w:pPr>
              <w:pStyle w:val="BodyText-table"/>
              <w:ind w:left="360" w:hanging="360"/>
            </w:pPr>
            <w:r w:rsidRPr="000A7974">
              <w:t>ISA-SRA-A Building your SRA Reference Library</w:t>
            </w:r>
          </w:p>
        </w:tc>
        <w:tc>
          <w:tcPr>
            <w:tcW w:w="1800"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6213818D"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c>
          <w:tcPr>
            <w:tcW w:w="2610"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215DE926"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r>
      <w:tr w:rsidR="00D46197" w:rsidRPr="000A7974" w14:paraId="11DC527D" w14:textId="77777777" w:rsidTr="0084366D">
        <w:trPr>
          <w:jc w:val="center"/>
        </w:trPr>
        <w:tc>
          <w:tcPr>
            <w:tcW w:w="4950"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0BAD5083" w14:textId="77777777" w:rsidR="00D46197" w:rsidRPr="000A7974" w:rsidRDefault="00D46197" w:rsidP="007F0AB2">
            <w:pPr>
              <w:pStyle w:val="BodyText-table"/>
              <w:ind w:left="360" w:hanging="360"/>
            </w:pPr>
            <w:r w:rsidRPr="000A7974">
              <w:t xml:space="preserve">ISA-SRA-B </w:t>
            </w:r>
            <w:r w:rsidR="0034040B" w:rsidRPr="000A7974">
              <w:t xml:space="preserve">Review of </w:t>
            </w:r>
            <w:r w:rsidRPr="000A7974">
              <w:t xml:space="preserve">PRA Principles and </w:t>
            </w:r>
            <w:r w:rsidR="00FD4B5E" w:rsidRPr="000A7974">
              <w:t xml:space="preserve">NRC Approach </w:t>
            </w:r>
            <w:r w:rsidR="00642B14">
              <w:t>t</w:t>
            </w:r>
            <w:r w:rsidR="00FD4B5E" w:rsidRPr="000A7974">
              <w:t xml:space="preserve">o Risk-Informed and Performance-Based </w:t>
            </w:r>
            <w:r w:rsidRPr="000A7974">
              <w:t>Regulat</w:t>
            </w:r>
            <w:r w:rsidR="0034040B" w:rsidRPr="000A7974">
              <w:t>ion</w:t>
            </w:r>
          </w:p>
        </w:tc>
        <w:tc>
          <w:tcPr>
            <w:tcW w:w="1800"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12F66225"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c>
          <w:tcPr>
            <w:tcW w:w="2610"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111FF3E5"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r>
      <w:tr w:rsidR="00D46197" w:rsidRPr="000A7974" w14:paraId="05AC70F6" w14:textId="77777777" w:rsidTr="0084366D">
        <w:trPr>
          <w:jc w:val="center"/>
        </w:trPr>
        <w:tc>
          <w:tcPr>
            <w:tcW w:w="4950"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4C554506" w14:textId="77777777" w:rsidR="00D46197" w:rsidRPr="000A7974" w:rsidRDefault="00D46197" w:rsidP="007F0AB2">
            <w:pPr>
              <w:pStyle w:val="BodyText-table"/>
              <w:ind w:left="360" w:hanging="360"/>
            </w:pPr>
            <w:r w:rsidRPr="000A7974">
              <w:t xml:space="preserve">ISA-SRA-C </w:t>
            </w:r>
            <w:r w:rsidR="0034040B" w:rsidRPr="000A7974">
              <w:t>Review of Historical NRC Severe Accident Risk Evaluations and the Methodologies Used in the Analysis</w:t>
            </w:r>
          </w:p>
        </w:tc>
        <w:tc>
          <w:tcPr>
            <w:tcW w:w="1800"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7E45D92F"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c>
          <w:tcPr>
            <w:tcW w:w="2610"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58A9D064"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r>
      <w:tr w:rsidR="00D46197" w:rsidRPr="000A7974" w14:paraId="3C8829F0" w14:textId="77777777" w:rsidTr="0084366D">
        <w:trPr>
          <w:jc w:val="center"/>
        </w:trPr>
        <w:tc>
          <w:tcPr>
            <w:tcW w:w="4950"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43763EAC" w14:textId="77777777" w:rsidR="00D46197" w:rsidRPr="000A7974" w:rsidRDefault="00D46197" w:rsidP="007F0AB2">
            <w:pPr>
              <w:pStyle w:val="BodyText-table"/>
              <w:ind w:left="360" w:hanging="360"/>
            </w:pPr>
            <w:r w:rsidRPr="000A7974">
              <w:t>ISA-SRA-D Understanding How Full Scope PRA Models Were Developed</w:t>
            </w:r>
          </w:p>
        </w:tc>
        <w:tc>
          <w:tcPr>
            <w:tcW w:w="1800"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2A4F13E5"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c>
          <w:tcPr>
            <w:tcW w:w="2610"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36BAEFA4"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r>
      <w:tr w:rsidR="00D46197" w:rsidRPr="000A7974" w14:paraId="63DF905A" w14:textId="77777777" w:rsidTr="0084366D">
        <w:trPr>
          <w:jc w:val="center"/>
        </w:trPr>
        <w:tc>
          <w:tcPr>
            <w:tcW w:w="4950"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4EBDC157" w14:textId="77777777" w:rsidR="00D46197" w:rsidRPr="000A7974" w:rsidRDefault="00D46197" w:rsidP="007F0AB2">
            <w:pPr>
              <w:pStyle w:val="BodyText-table"/>
              <w:ind w:left="360" w:hanging="360"/>
            </w:pPr>
            <w:r w:rsidRPr="000A7974">
              <w:t>ISA-SRA-1 Significance Determination Process and Its Basis</w:t>
            </w:r>
          </w:p>
        </w:tc>
        <w:tc>
          <w:tcPr>
            <w:tcW w:w="1800"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60AF08AF"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c>
          <w:tcPr>
            <w:tcW w:w="2610"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35ED18DC"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r>
      <w:tr w:rsidR="00D46197" w:rsidRPr="000A7974" w14:paraId="436B445E" w14:textId="77777777" w:rsidTr="0084366D">
        <w:trPr>
          <w:jc w:val="center"/>
        </w:trPr>
        <w:tc>
          <w:tcPr>
            <w:tcW w:w="4950"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12B1C422" w14:textId="77777777" w:rsidR="00D46197" w:rsidRPr="000A7974" w:rsidRDefault="00D46197" w:rsidP="007F0AB2">
            <w:pPr>
              <w:pStyle w:val="BodyText-table"/>
              <w:ind w:left="360" w:hanging="360"/>
            </w:pPr>
            <w:r w:rsidRPr="000A7974">
              <w:t>ISA-SRA-2 Limitations of Licensee PRAs</w:t>
            </w:r>
          </w:p>
        </w:tc>
        <w:tc>
          <w:tcPr>
            <w:tcW w:w="1800"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48BE145C"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c>
          <w:tcPr>
            <w:tcW w:w="2610"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3F1FD641"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r>
      <w:tr w:rsidR="00D46197" w:rsidRPr="000A7974" w14:paraId="3B96EE45" w14:textId="77777777" w:rsidTr="0084366D">
        <w:trPr>
          <w:jc w:val="center"/>
        </w:trPr>
        <w:tc>
          <w:tcPr>
            <w:tcW w:w="4950"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052AB24D" w14:textId="77777777" w:rsidR="00D46197" w:rsidRPr="000A7974" w:rsidRDefault="00D46197" w:rsidP="007F0AB2">
            <w:pPr>
              <w:pStyle w:val="BodyText-table"/>
              <w:ind w:left="360" w:hanging="360"/>
            </w:pPr>
            <w:r w:rsidRPr="000A7974">
              <w:t>ISA-SRA-3 PRA Quality Initiative</w:t>
            </w:r>
          </w:p>
        </w:tc>
        <w:tc>
          <w:tcPr>
            <w:tcW w:w="1800"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5206F9E1"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c>
          <w:tcPr>
            <w:tcW w:w="2610"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70AD18A2"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r>
      <w:tr w:rsidR="00D46197" w:rsidRPr="000A7974" w14:paraId="768908AC" w14:textId="77777777" w:rsidTr="0084366D">
        <w:trPr>
          <w:jc w:val="center"/>
        </w:trPr>
        <w:tc>
          <w:tcPr>
            <w:tcW w:w="4950"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283FAACE" w14:textId="77777777" w:rsidR="00D46197" w:rsidRPr="000A7974" w:rsidRDefault="00D46197" w:rsidP="007F0AB2">
            <w:pPr>
              <w:pStyle w:val="BodyText-table"/>
              <w:ind w:left="360" w:hanging="360"/>
            </w:pPr>
            <w:r w:rsidRPr="000A7974">
              <w:t>ISA-SRA-4 IPEEE Lessons Learned</w:t>
            </w:r>
          </w:p>
        </w:tc>
        <w:tc>
          <w:tcPr>
            <w:tcW w:w="1800"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2D885D3B"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c>
          <w:tcPr>
            <w:tcW w:w="2610"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636D6358"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r>
      <w:tr w:rsidR="00D46197" w:rsidRPr="000A7974" w14:paraId="15201769" w14:textId="77777777" w:rsidTr="0084366D">
        <w:trPr>
          <w:jc w:val="center"/>
        </w:trPr>
        <w:tc>
          <w:tcPr>
            <w:tcW w:w="4950"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021EA94C" w14:textId="77777777" w:rsidR="00D46197" w:rsidRPr="000A7974" w:rsidRDefault="00D46197" w:rsidP="007F0AB2">
            <w:pPr>
              <w:pStyle w:val="BodyText-table"/>
              <w:ind w:left="360" w:hanging="360"/>
            </w:pPr>
            <w:r w:rsidRPr="000A7974">
              <w:t>ISA-SRA-5 Understanding How EPRI Documents are Used by Licensees</w:t>
            </w:r>
          </w:p>
        </w:tc>
        <w:tc>
          <w:tcPr>
            <w:tcW w:w="1800"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6D5170FE"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c>
          <w:tcPr>
            <w:tcW w:w="2610" w:type="dxa"/>
            <w:tcBorders>
              <w:top w:val="single" w:sz="7" w:space="0" w:color="000000"/>
              <w:left w:val="single" w:sz="7" w:space="0" w:color="000000"/>
              <w:bottom w:val="single" w:sz="7" w:space="0" w:color="000000"/>
              <w:right w:val="single" w:sz="7" w:space="0" w:color="000000"/>
            </w:tcBorders>
            <w:tcMar>
              <w:top w:w="29" w:type="dxa"/>
              <w:left w:w="58" w:type="dxa"/>
              <w:bottom w:w="29" w:type="dxa"/>
              <w:right w:w="58" w:type="dxa"/>
            </w:tcMar>
          </w:tcPr>
          <w:p w14:paraId="6868BCCE"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r>
      <w:tr w:rsidR="00D46197" w:rsidRPr="000A7974" w14:paraId="3DE2ABDA" w14:textId="77777777" w:rsidTr="0084366D">
        <w:trPr>
          <w:jc w:val="center"/>
        </w:trPr>
        <w:tc>
          <w:tcPr>
            <w:tcW w:w="495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1E425A60" w14:textId="77777777" w:rsidR="00D46197" w:rsidRPr="000A7974" w:rsidRDefault="00D46197" w:rsidP="007F0AB2">
            <w:pPr>
              <w:pStyle w:val="BodyText-table"/>
              <w:ind w:left="360" w:hanging="360"/>
            </w:pPr>
            <w:r w:rsidRPr="000A7974">
              <w:t>ISA-SRA-6 Overview of Shutdown Risk</w:t>
            </w:r>
          </w:p>
        </w:tc>
        <w:tc>
          <w:tcPr>
            <w:tcW w:w="180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7291CDAB"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pPr>
          </w:p>
        </w:tc>
        <w:tc>
          <w:tcPr>
            <w:tcW w:w="261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5E8C0D2F"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pPr>
          </w:p>
        </w:tc>
      </w:tr>
      <w:tr w:rsidR="00D46197" w:rsidRPr="000A7974" w14:paraId="46FCDB5F" w14:textId="77777777" w:rsidTr="0084366D">
        <w:trPr>
          <w:jc w:val="center"/>
        </w:trPr>
        <w:tc>
          <w:tcPr>
            <w:tcW w:w="495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3BE793A0" w14:textId="77777777" w:rsidR="00D46197" w:rsidRPr="000A7974" w:rsidRDefault="00D46197" w:rsidP="007F0AB2">
            <w:pPr>
              <w:pStyle w:val="BodyText-table"/>
              <w:ind w:left="360" w:hanging="360"/>
            </w:pPr>
            <w:r w:rsidRPr="000A7974">
              <w:t>ISA-SRA-7 Emergency Operating Procedure Guidance</w:t>
            </w:r>
          </w:p>
        </w:tc>
        <w:tc>
          <w:tcPr>
            <w:tcW w:w="180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3E173B44"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pPr>
          </w:p>
        </w:tc>
        <w:tc>
          <w:tcPr>
            <w:tcW w:w="261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1C4966E3"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pPr>
          </w:p>
        </w:tc>
      </w:tr>
      <w:tr w:rsidR="00D46197" w:rsidRPr="000A7974" w14:paraId="7EA95ADA" w14:textId="77777777" w:rsidTr="0084366D">
        <w:trPr>
          <w:trHeight w:val="514"/>
          <w:jc w:val="center"/>
        </w:trPr>
        <w:tc>
          <w:tcPr>
            <w:tcW w:w="495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D789B3C" w14:textId="77777777" w:rsidR="00D46197" w:rsidRPr="000A7974" w:rsidRDefault="00D46197" w:rsidP="007F0AB2">
            <w:pPr>
              <w:pStyle w:val="BodyText-table"/>
              <w:ind w:left="360" w:hanging="360"/>
            </w:pPr>
            <w:r w:rsidRPr="000A7974">
              <w:t xml:space="preserve">ISA-SRA-8 Management Directive 8.3, </w:t>
            </w:r>
            <w:r w:rsidR="00430CD6" w:rsidRPr="000A7974">
              <w:t>“</w:t>
            </w:r>
            <w:r w:rsidRPr="000A7974">
              <w:t>NRC Incident Investigation Program</w:t>
            </w:r>
            <w:r w:rsidR="00430CD6" w:rsidRPr="000A7974">
              <w:t>”</w:t>
            </w:r>
          </w:p>
        </w:tc>
        <w:tc>
          <w:tcPr>
            <w:tcW w:w="180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46E830D3"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pPr>
          </w:p>
        </w:tc>
        <w:tc>
          <w:tcPr>
            <w:tcW w:w="261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54A5FB5F"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pPr>
          </w:p>
        </w:tc>
      </w:tr>
      <w:tr w:rsidR="00D46197" w:rsidRPr="000A7974" w14:paraId="4844FFF7" w14:textId="77777777" w:rsidTr="0084366D">
        <w:trPr>
          <w:jc w:val="center"/>
        </w:trPr>
        <w:tc>
          <w:tcPr>
            <w:tcW w:w="495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420F5A40" w14:textId="01FC3C60" w:rsidR="00D46197" w:rsidRPr="000A7974" w:rsidRDefault="00D46197" w:rsidP="007F0AB2">
            <w:pPr>
              <w:pStyle w:val="BodyText-table"/>
              <w:ind w:left="360" w:hanging="360"/>
            </w:pPr>
            <w:r w:rsidRPr="000A7974">
              <w:lastRenderedPageBreak/>
              <w:t>ISA-SRA-9 Understanding the Development of A</w:t>
            </w:r>
            <w:ins w:id="133" w:author="Author">
              <w:r w:rsidR="00835B14">
                <w:t>SP</w:t>
              </w:r>
            </w:ins>
            <w:r w:rsidRPr="000A7974">
              <w:t xml:space="preserve"> Results</w:t>
            </w:r>
          </w:p>
        </w:tc>
        <w:tc>
          <w:tcPr>
            <w:tcW w:w="180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206293B"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pPr>
          </w:p>
        </w:tc>
        <w:tc>
          <w:tcPr>
            <w:tcW w:w="261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2168B06D"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pPr>
          </w:p>
        </w:tc>
      </w:tr>
      <w:tr w:rsidR="00D46197" w:rsidRPr="000A7974" w14:paraId="3687B228" w14:textId="77777777" w:rsidTr="0084366D">
        <w:trPr>
          <w:jc w:val="center"/>
        </w:trPr>
        <w:tc>
          <w:tcPr>
            <w:tcW w:w="495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1A1C93AE" w14:textId="77777777" w:rsidR="00D46197" w:rsidRPr="000A7974" w:rsidRDefault="00D46197" w:rsidP="007F0AB2">
            <w:pPr>
              <w:pStyle w:val="BodyText-table"/>
              <w:ind w:left="360" w:hanging="360"/>
            </w:pPr>
            <w:r w:rsidRPr="000A7974">
              <w:t>ISA-SRA-10 The Role of the SRA in the NOED Process</w:t>
            </w:r>
          </w:p>
        </w:tc>
        <w:tc>
          <w:tcPr>
            <w:tcW w:w="180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555A31BB"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pPr>
          </w:p>
        </w:tc>
        <w:tc>
          <w:tcPr>
            <w:tcW w:w="261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0032C3A1"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pPr>
          </w:p>
        </w:tc>
      </w:tr>
      <w:tr w:rsidR="00D46197" w:rsidRPr="000A7974" w14:paraId="6E6071C7" w14:textId="77777777" w:rsidTr="0084366D">
        <w:trPr>
          <w:jc w:val="center"/>
        </w:trPr>
        <w:tc>
          <w:tcPr>
            <w:tcW w:w="495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0ECA8AFE" w14:textId="77777777" w:rsidR="00D46197" w:rsidRPr="000A7974" w:rsidRDefault="00D46197" w:rsidP="007F0AB2">
            <w:pPr>
              <w:pStyle w:val="BodyText-table"/>
              <w:ind w:left="360" w:hanging="360"/>
            </w:pPr>
            <w:r w:rsidRPr="000A7974">
              <w:t xml:space="preserve">ISA-SRA-11 </w:t>
            </w:r>
            <w:r w:rsidR="00BC7FF3" w:rsidRPr="000A7974">
              <w:t xml:space="preserve">Conducting </w:t>
            </w:r>
            <w:proofErr w:type="gramStart"/>
            <w:r w:rsidR="00BC7FF3" w:rsidRPr="000A7974">
              <w:t>a</w:t>
            </w:r>
            <w:proofErr w:type="gramEnd"/>
            <w:r w:rsidR="00BC7FF3" w:rsidRPr="000A7974">
              <w:t xml:space="preserve"> SDP Phase 3 Analysis</w:t>
            </w:r>
          </w:p>
        </w:tc>
        <w:tc>
          <w:tcPr>
            <w:tcW w:w="180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0B42E7B3"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pPr>
          </w:p>
        </w:tc>
        <w:tc>
          <w:tcPr>
            <w:tcW w:w="261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20BF8510"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pPr>
          </w:p>
        </w:tc>
      </w:tr>
      <w:tr w:rsidR="00D46197" w:rsidRPr="000A7974" w14:paraId="596FCFCB" w14:textId="77777777" w:rsidTr="0084366D">
        <w:trPr>
          <w:jc w:val="center"/>
        </w:trPr>
        <w:tc>
          <w:tcPr>
            <w:tcW w:w="495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04F9DDA0" w14:textId="77777777" w:rsidR="00D46197" w:rsidRPr="000A7974" w:rsidRDefault="00D46197" w:rsidP="007F0AB2">
            <w:pPr>
              <w:pStyle w:val="BodyText-table"/>
              <w:ind w:left="360" w:hanging="360"/>
            </w:pPr>
            <w:r w:rsidRPr="000A7974">
              <w:t xml:space="preserve">ISA-SRA-12 </w:t>
            </w:r>
            <w:r w:rsidR="00BC7FF3" w:rsidRPr="000A7974">
              <w:t>The Role of the SRA in Inspection Planning</w:t>
            </w:r>
          </w:p>
        </w:tc>
        <w:tc>
          <w:tcPr>
            <w:tcW w:w="180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00B80032"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pPr>
          </w:p>
        </w:tc>
        <w:tc>
          <w:tcPr>
            <w:tcW w:w="261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2DEC3311"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pPr>
          </w:p>
        </w:tc>
      </w:tr>
      <w:tr w:rsidR="00D46197" w:rsidRPr="000A7974" w14:paraId="19A8333D" w14:textId="77777777" w:rsidTr="0084366D">
        <w:trPr>
          <w:jc w:val="center"/>
        </w:trPr>
        <w:tc>
          <w:tcPr>
            <w:tcW w:w="495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31838211" w14:textId="77777777" w:rsidR="00D46197" w:rsidRPr="000A7974" w:rsidRDefault="00D46197" w:rsidP="007F0AB2">
            <w:pPr>
              <w:pStyle w:val="BodyText-table"/>
              <w:ind w:left="360" w:hanging="360"/>
            </w:pPr>
            <w:r w:rsidRPr="000A7974">
              <w:t xml:space="preserve">ISA-SRA-13 </w:t>
            </w:r>
            <w:r w:rsidR="00BC7FF3" w:rsidRPr="000A7974">
              <w:t>LERF</w:t>
            </w:r>
          </w:p>
        </w:tc>
        <w:tc>
          <w:tcPr>
            <w:tcW w:w="180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1D2183C5"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pPr>
          </w:p>
        </w:tc>
        <w:tc>
          <w:tcPr>
            <w:tcW w:w="261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29C8DBE2"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pPr>
          </w:p>
        </w:tc>
      </w:tr>
      <w:tr w:rsidR="002E12B2" w:rsidRPr="000A7974" w14:paraId="0FCC63DB" w14:textId="77777777" w:rsidTr="0084366D">
        <w:trPr>
          <w:jc w:val="center"/>
        </w:trPr>
        <w:tc>
          <w:tcPr>
            <w:tcW w:w="9360" w:type="dxa"/>
            <w:gridSpan w:val="3"/>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4C25F3C" w14:textId="442CDE87" w:rsidR="00D46197" w:rsidRPr="00D62CAC" w:rsidRDefault="00D46197" w:rsidP="007F0AB2">
            <w:pPr>
              <w:pStyle w:val="BodyText-table"/>
              <w:spacing w:before="60"/>
              <w:rPr>
                <w:u w:val="single"/>
              </w:rPr>
            </w:pPr>
            <w:r w:rsidRPr="00965C4F">
              <w:rPr>
                <w:u w:val="single"/>
              </w:rPr>
              <w:t>C. Rotational Assignments</w:t>
            </w:r>
          </w:p>
        </w:tc>
      </w:tr>
      <w:tr w:rsidR="00D46197" w:rsidRPr="000A7974" w14:paraId="5707B766" w14:textId="77777777" w:rsidTr="0084366D">
        <w:trPr>
          <w:jc w:val="center"/>
        </w:trPr>
        <w:tc>
          <w:tcPr>
            <w:tcW w:w="495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6A3EE67" w14:textId="3D2046A7" w:rsidR="00A5453D" w:rsidRPr="000A7974" w:rsidRDefault="427FE5F6" w:rsidP="00B959E7">
            <w:pPr>
              <w:pStyle w:val="BodyText-table"/>
              <w:ind w:left="360" w:hanging="360"/>
            </w:pPr>
            <w:r>
              <w:t xml:space="preserve">ROT-SRA-1 Rotation to </w:t>
            </w:r>
            <w:ins w:id="134" w:author="Author">
              <w:r>
                <w:t>APOB</w:t>
              </w:r>
            </w:ins>
            <w:r w:rsidR="00B959E7">
              <w:br/>
            </w:r>
            <w:r>
              <w:t xml:space="preserve">(Concurrence by </w:t>
            </w:r>
            <w:ins w:id="135" w:author="Author">
              <w:r>
                <w:t>APOB</w:t>
              </w:r>
            </w:ins>
            <w:r>
              <w:t xml:space="preserve"> management required)</w:t>
            </w:r>
          </w:p>
        </w:tc>
        <w:tc>
          <w:tcPr>
            <w:tcW w:w="180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39FDE1BA"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pPr>
          </w:p>
        </w:tc>
        <w:tc>
          <w:tcPr>
            <w:tcW w:w="261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5BC95D28"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pPr>
          </w:p>
        </w:tc>
      </w:tr>
      <w:tr w:rsidR="00D46197" w:rsidRPr="000A7974" w14:paraId="1F939CBE" w14:textId="77777777" w:rsidTr="0084366D">
        <w:trPr>
          <w:jc w:val="center"/>
        </w:trPr>
        <w:tc>
          <w:tcPr>
            <w:tcW w:w="495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5E13A529" w14:textId="77777777" w:rsidR="00D46197" w:rsidRPr="000A7974" w:rsidRDefault="00D46197" w:rsidP="007F0AB2">
            <w:pPr>
              <w:pStyle w:val="BodyText-table"/>
              <w:ind w:left="360" w:hanging="360"/>
            </w:pPr>
            <w:r w:rsidRPr="000A7974">
              <w:t>ROT-SRA-2 Rotation to Regional Office</w:t>
            </w:r>
          </w:p>
        </w:tc>
        <w:tc>
          <w:tcPr>
            <w:tcW w:w="180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32B3FF52"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pPr>
          </w:p>
        </w:tc>
        <w:tc>
          <w:tcPr>
            <w:tcW w:w="261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3E56B612"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pPr>
          </w:p>
        </w:tc>
      </w:tr>
      <w:tr w:rsidR="002E12B2" w:rsidRPr="000A7974" w14:paraId="42DEA7EF" w14:textId="77777777" w:rsidTr="0084366D">
        <w:trPr>
          <w:jc w:val="center"/>
        </w:trPr>
        <w:tc>
          <w:tcPr>
            <w:tcW w:w="9360" w:type="dxa"/>
            <w:gridSpan w:val="3"/>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7CF0F472" w14:textId="0861AAA0" w:rsidR="00D46197" w:rsidRPr="00D62CAC" w:rsidRDefault="00D46197" w:rsidP="007F0AB2">
            <w:pPr>
              <w:pStyle w:val="BodyText-table"/>
              <w:spacing w:before="60"/>
              <w:rPr>
                <w:u w:val="single"/>
              </w:rPr>
            </w:pPr>
            <w:r w:rsidRPr="007F0AB2">
              <w:rPr>
                <w:u w:val="single"/>
              </w:rPr>
              <w:t>D. On-the-Job Training Activities</w:t>
            </w:r>
          </w:p>
        </w:tc>
      </w:tr>
      <w:tr w:rsidR="00D46197" w:rsidRPr="000A7974" w14:paraId="0EA3EF8E" w14:textId="77777777" w:rsidTr="0084366D">
        <w:trPr>
          <w:jc w:val="center"/>
        </w:trPr>
        <w:tc>
          <w:tcPr>
            <w:tcW w:w="495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72DD52AA" w14:textId="1A700EE6" w:rsidR="00D46197" w:rsidRPr="000A7974" w:rsidRDefault="00D46197" w:rsidP="0084366D">
            <w:pPr>
              <w:pStyle w:val="BodyText-table"/>
              <w:ind w:left="360" w:hanging="360"/>
            </w:pPr>
            <w:r w:rsidRPr="000A7974">
              <w:t>OJT-SRA-1 Performing an independent Review of a Significance Determination Process/</w:t>
            </w:r>
            <w:r w:rsidR="00C03414">
              <w:t xml:space="preserve"> </w:t>
            </w:r>
            <w:r w:rsidRPr="000A7974">
              <w:t>Enforcement Review Panel (SERP) Package</w:t>
            </w:r>
          </w:p>
        </w:tc>
        <w:tc>
          <w:tcPr>
            <w:tcW w:w="180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2FB9319B"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pPr>
          </w:p>
        </w:tc>
        <w:tc>
          <w:tcPr>
            <w:tcW w:w="261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EB0C5DF"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pPr>
          </w:p>
        </w:tc>
      </w:tr>
      <w:tr w:rsidR="00D46197" w:rsidRPr="000A7974" w14:paraId="7F79CBA4" w14:textId="77777777" w:rsidTr="0084366D">
        <w:trPr>
          <w:jc w:val="center"/>
        </w:trPr>
        <w:tc>
          <w:tcPr>
            <w:tcW w:w="495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4229D1A9" w14:textId="77777777" w:rsidR="00D46197" w:rsidRPr="000A7974" w:rsidRDefault="00D46197" w:rsidP="0084366D">
            <w:pPr>
              <w:pStyle w:val="BodyText-table"/>
              <w:ind w:left="360" w:hanging="360"/>
            </w:pPr>
            <w:r w:rsidRPr="000A7974">
              <w:t>OJT-SRA-2 Perform a Phase 3 Significance Determination Process Evaluation</w:t>
            </w:r>
          </w:p>
        </w:tc>
        <w:tc>
          <w:tcPr>
            <w:tcW w:w="180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595D0747"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pPr>
          </w:p>
        </w:tc>
        <w:tc>
          <w:tcPr>
            <w:tcW w:w="261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0ED0230"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pPr>
          </w:p>
        </w:tc>
      </w:tr>
      <w:tr w:rsidR="00D46197" w:rsidRPr="000A7974" w14:paraId="472EBACA" w14:textId="77777777" w:rsidTr="0084366D">
        <w:trPr>
          <w:jc w:val="center"/>
        </w:trPr>
        <w:tc>
          <w:tcPr>
            <w:tcW w:w="495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7E865B78" w14:textId="77777777" w:rsidR="00D46197" w:rsidRPr="000A7974" w:rsidRDefault="00D46197" w:rsidP="0084366D">
            <w:pPr>
              <w:pStyle w:val="BodyText-table"/>
              <w:ind w:left="360" w:hanging="360"/>
            </w:pPr>
            <w:r w:rsidRPr="000A7974">
              <w:t xml:space="preserve">OJT-SRA-3 Management Directive 8.3, </w:t>
            </w:r>
            <w:r w:rsidR="00430CD6" w:rsidRPr="000A7974">
              <w:t>“</w:t>
            </w:r>
            <w:r w:rsidRPr="000A7974">
              <w:t>NRC Incident Investigation Program</w:t>
            </w:r>
            <w:r w:rsidR="00430CD6" w:rsidRPr="000A7974">
              <w:t>”</w:t>
            </w:r>
          </w:p>
        </w:tc>
        <w:tc>
          <w:tcPr>
            <w:tcW w:w="180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03700568"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pPr>
          </w:p>
        </w:tc>
        <w:tc>
          <w:tcPr>
            <w:tcW w:w="261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7B8C0F2A"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pPr>
          </w:p>
        </w:tc>
      </w:tr>
      <w:tr w:rsidR="00D46197" w:rsidRPr="000A7974" w14:paraId="67AEAE5B" w14:textId="77777777" w:rsidTr="0084366D">
        <w:trPr>
          <w:jc w:val="center"/>
        </w:trPr>
        <w:tc>
          <w:tcPr>
            <w:tcW w:w="495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6C0AD06" w14:textId="77777777" w:rsidR="00D46197" w:rsidRPr="000A7974" w:rsidRDefault="00D46197" w:rsidP="0084366D">
            <w:pPr>
              <w:pStyle w:val="BodyText-table"/>
              <w:ind w:left="360" w:hanging="360"/>
            </w:pPr>
            <w:r w:rsidRPr="000A7974">
              <w:t>OJT-SRA-4 Performing a NOED Risk Review</w:t>
            </w:r>
          </w:p>
        </w:tc>
        <w:tc>
          <w:tcPr>
            <w:tcW w:w="180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08BAB0A0"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pPr>
          </w:p>
        </w:tc>
        <w:tc>
          <w:tcPr>
            <w:tcW w:w="261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7D169DBF"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pPr>
          </w:p>
        </w:tc>
      </w:tr>
    </w:tbl>
    <w:p w14:paraId="3363D092" w14:textId="77777777" w:rsidR="00D46197" w:rsidRDefault="00D46197" w:rsidP="00C03414">
      <w:pPr>
        <w:pStyle w:val="BodyText"/>
        <w:rPr>
          <w:sz w:val="18"/>
          <w:szCs w:val="18"/>
        </w:rPr>
      </w:pPr>
    </w:p>
    <w:p w14:paraId="56B59E29" w14:textId="77777777" w:rsidR="00D46197" w:rsidRPr="000F23B4" w:rsidRDefault="00D46197" w:rsidP="00C03414">
      <w:pPr>
        <w:pStyle w:val="BodyText"/>
      </w:pPr>
      <w:r w:rsidRPr="000F23B4">
        <w:t>The individual</w:t>
      </w:r>
      <w:r w:rsidR="00412D2C">
        <w:t>’</w:t>
      </w:r>
      <w:r w:rsidRPr="000F23B4">
        <w:t>s supervisor signature below indicates successful completion of all required courses and activities listed in this Appendix and readiness to appear before the Qualification Board.</w:t>
      </w:r>
    </w:p>
    <w:p w14:paraId="52410C98" w14:textId="25DB7DD7" w:rsidR="00D46197" w:rsidRPr="000F23B4" w:rsidRDefault="00D46197" w:rsidP="00C03414">
      <w:pPr>
        <w:pStyle w:val="BodyText"/>
      </w:pPr>
      <w:r w:rsidRPr="000F23B4">
        <w:t>Supervisor</w:t>
      </w:r>
      <w:r w:rsidR="00412D2C">
        <w:t>’</w:t>
      </w:r>
      <w:r w:rsidRPr="000F23B4">
        <w:t>s Signature: _____________________________ Date</w:t>
      </w:r>
      <w:r w:rsidR="00B178FA">
        <w:t>:</w:t>
      </w:r>
      <w:r w:rsidRPr="000F23B4">
        <w:t>____________</w:t>
      </w:r>
    </w:p>
    <w:p w14:paraId="4F819DDF" w14:textId="00E20689" w:rsidR="00D46197" w:rsidRPr="000F23B4" w:rsidRDefault="00D46197" w:rsidP="00C03414">
      <w:pPr>
        <w:pStyle w:val="BodyText"/>
      </w:pPr>
      <w:r w:rsidRPr="000F23B4">
        <w:t>The Qualification Board Chairman</w:t>
      </w:r>
      <w:r w:rsidR="00412D2C">
        <w:t>’</w:t>
      </w:r>
      <w:r w:rsidRPr="000F23B4">
        <w:t>s signature below indicates that the individual has successfully passed the qualification board and is a fully certified SRA. The board chairman must send a memorandum to the individual</w:t>
      </w:r>
      <w:r w:rsidR="00412D2C">
        <w:t>’</w:t>
      </w:r>
      <w:r w:rsidRPr="000F23B4">
        <w:t xml:space="preserve">s management and to the applicable Office of Human Resources indicating successful completion of the SRA Certification Program. This completed signature and certification </w:t>
      </w:r>
      <w:ins w:id="136" w:author="Author">
        <w:r w:rsidR="00835B14">
          <w:t>F</w:t>
        </w:r>
      </w:ins>
      <w:r w:rsidRPr="000F23B4">
        <w:t>orm should be attached to the memorandum.</w:t>
      </w:r>
    </w:p>
    <w:p w14:paraId="1A59CF04" w14:textId="77777777" w:rsidR="00D46197" w:rsidRPr="000F23B4" w:rsidRDefault="00D46197" w:rsidP="00C03414">
      <w:pPr>
        <w:pStyle w:val="BodyText"/>
      </w:pPr>
      <w:r w:rsidRPr="000F23B4">
        <w:t>Qualification Board Chairman:___________________________ Date</w:t>
      </w:r>
      <w:r w:rsidR="00B178FA">
        <w:t>:</w:t>
      </w:r>
      <w:r w:rsidRPr="000F23B4">
        <w:t>___________</w:t>
      </w:r>
    </w:p>
    <w:p w14:paraId="43576B3B" w14:textId="34DC99B2" w:rsidR="00F75CC3" w:rsidRPr="00706458" w:rsidRDefault="001359F1" w:rsidP="00F75CC3">
      <w:pPr>
        <w:pStyle w:val="BodyText"/>
        <w:rPr>
          <w:ins w:id="137" w:author="Author"/>
        </w:rPr>
      </w:pPr>
      <w:ins w:id="138" w:author="Author">
        <w:r>
          <w:rPr>
            <w:color w:val="B5062C"/>
          </w:rPr>
          <w:t>This signature card and certification must be accompanied by the appropriate Form 1, Reactor Engineering Technical Proficiency</w:t>
        </w:r>
        <w:r w:rsidR="00AF2CCF">
          <w:rPr>
            <w:color w:val="B5062C"/>
          </w:rPr>
          <w:t xml:space="preserve"> Level</w:t>
        </w:r>
        <w:r>
          <w:rPr>
            <w:color w:val="B5062C"/>
          </w:rPr>
          <w:t xml:space="preserve"> Equivalency Justification if applicable. (The electronic signature card, which is located on the Digital City SharePoint website is also acceptable.) </w:t>
        </w:r>
        <w:r w:rsidR="00F75CC3" w:rsidRPr="4DBEE2FF">
          <w:t>Additionally</w:t>
        </w:r>
        <w:r w:rsidR="00F75CC3" w:rsidRPr="76F51DBC">
          <w:t>,</w:t>
        </w:r>
        <w:r w:rsidR="00F75CC3" w:rsidRPr="4DBEE2FF">
          <w:t xml:space="preserve"> </w:t>
        </w:r>
        <w:r w:rsidR="00F75CC3">
          <w:t xml:space="preserve">SRAs </w:t>
        </w:r>
        <w:r w:rsidR="00F75CC3" w:rsidRPr="103DD1D6">
          <w:rPr>
            <w:rFonts w:eastAsia="Arial"/>
          </w:rPr>
          <w:t>should consult IMC 1245 Appendix D-1 “Maintaining Qualifications” as applicable, for post qualification and refresher training requirements.</w:t>
        </w:r>
      </w:ins>
    </w:p>
    <w:p w14:paraId="379CAE38" w14:textId="49A597FE" w:rsidR="001359F1" w:rsidRDefault="001359F1" w:rsidP="00C03414">
      <w:pPr>
        <w:pStyle w:val="BodyText"/>
        <w:rPr>
          <w:ins w:id="139" w:author="Author"/>
          <w:color w:val="B5062C"/>
        </w:rPr>
      </w:pPr>
      <w:ins w:id="140" w:author="Author">
        <w:r>
          <w:rPr>
            <w:color w:val="B5062C"/>
          </w:rPr>
          <w:t>Record completion in TMS by sending a request to TrainingSupportResource@nrc.gov.</w:t>
        </w:r>
      </w:ins>
    </w:p>
    <w:p w14:paraId="02678B3F" w14:textId="5CCC97A8" w:rsidR="001359F1" w:rsidRPr="000F23B4" w:rsidRDefault="001359F1" w:rsidP="00E56A0B">
      <w:pPr>
        <w:pStyle w:val="Default"/>
        <w:ind w:left="1080" w:hanging="1080"/>
        <w:sectPr w:rsidR="001359F1" w:rsidRPr="000F23B4" w:rsidSect="00CD369D">
          <w:headerReference w:type="default" r:id="rId19"/>
          <w:pgSz w:w="12240" w:h="15840" w:code="1"/>
          <w:pgMar w:top="1440" w:right="1440" w:bottom="1440" w:left="1440" w:header="720" w:footer="720" w:gutter="0"/>
          <w:cols w:space="720"/>
          <w:noEndnote/>
          <w:docGrid w:linePitch="326"/>
        </w:sectPr>
      </w:pPr>
      <w:ins w:id="141" w:author="Author">
        <w:r>
          <w:rPr>
            <w:color w:val="B5062C"/>
            <w:sz w:val="22"/>
            <w:szCs w:val="22"/>
          </w:rPr>
          <w:t>Copies to:</w:t>
        </w:r>
      </w:ins>
      <w:r w:rsidR="00E56A0B">
        <w:rPr>
          <w:color w:val="B5062C"/>
          <w:sz w:val="22"/>
          <w:szCs w:val="22"/>
        </w:rPr>
        <w:tab/>
      </w:r>
      <w:ins w:id="142" w:author="Author">
        <w:r>
          <w:rPr>
            <w:color w:val="B5062C"/>
            <w:sz w:val="22"/>
            <w:szCs w:val="22"/>
          </w:rPr>
          <w:t>Inspector</w:t>
        </w:r>
      </w:ins>
      <w:r w:rsidR="00627B55">
        <w:rPr>
          <w:color w:val="B5062C"/>
          <w:sz w:val="22"/>
          <w:szCs w:val="22"/>
        </w:rPr>
        <w:br/>
      </w:r>
      <w:ins w:id="143" w:author="Author">
        <w:r w:rsidRPr="00E56A0B">
          <w:rPr>
            <w:color w:val="B5062C"/>
            <w:sz w:val="22"/>
            <w:szCs w:val="22"/>
          </w:rPr>
          <w:t>Supervisor</w:t>
        </w:r>
      </w:ins>
    </w:p>
    <w:p w14:paraId="7D9A3CA0" w14:textId="68BF23DB" w:rsidR="00EB3420" w:rsidRPr="00D62CAC" w:rsidRDefault="00EB3420" w:rsidP="00EB3420">
      <w:pPr>
        <w:pStyle w:val="attachmenttitle"/>
        <w:rPr>
          <w:b/>
          <w:i/>
          <w:sz w:val="18"/>
          <w:szCs w:val="18"/>
        </w:rPr>
      </w:pPr>
      <w:bookmarkStart w:id="144" w:name="_Toc130999089"/>
      <w:r w:rsidRPr="00915F8F">
        <w:lastRenderedPageBreak/>
        <w:t xml:space="preserve">Senior Reactor Analyst </w:t>
      </w:r>
      <w:r>
        <w:br/>
      </w:r>
      <w:r w:rsidRPr="00915F8F">
        <w:t>Equivalency Justification</w:t>
      </w:r>
      <w:r>
        <w:t xml:space="preserve"> Form</w:t>
      </w:r>
      <w:bookmarkEnd w:id="144"/>
    </w:p>
    <w:tbl>
      <w:tblPr>
        <w:tblW w:w="9810" w:type="dxa"/>
        <w:jc w:val="center"/>
        <w:tblLayout w:type="fixed"/>
        <w:tblCellMar>
          <w:left w:w="120" w:type="dxa"/>
          <w:right w:w="120" w:type="dxa"/>
        </w:tblCellMar>
        <w:tblLook w:val="0000" w:firstRow="0" w:lastRow="0" w:firstColumn="0" w:lastColumn="0" w:noHBand="0" w:noVBand="0"/>
      </w:tblPr>
      <w:tblGrid>
        <w:gridCol w:w="5220"/>
        <w:gridCol w:w="4590"/>
      </w:tblGrid>
      <w:tr w:rsidR="00D46197" w:rsidRPr="000A7974" w14:paraId="5537DCFA" w14:textId="77777777">
        <w:trPr>
          <w:jc w:val="center"/>
        </w:trPr>
        <w:tc>
          <w:tcPr>
            <w:tcW w:w="5220" w:type="dxa"/>
            <w:tcBorders>
              <w:top w:val="single" w:sz="7" w:space="0" w:color="000000"/>
              <w:left w:val="single" w:sz="7" w:space="0" w:color="000000"/>
              <w:bottom w:val="single" w:sz="7" w:space="0" w:color="000000"/>
              <w:right w:val="single" w:sz="7" w:space="0" w:color="000000"/>
            </w:tcBorders>
          </w:tcPr>
          <w:p w14:paraId="2C476C10" w14:textId="77777777" w:rsidR="00D46197" w:rsidRPr="00D62CAC"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Cs/>
                <w:u w:val="single"/>
              </w:rPr>
            </w:pPr>
          </w:p>
          <w:p w14:paraId="4B0963AD" w14:textId="77777777" w:rsidR="00D46197" w:rsidRPr="00D62CAC"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Cs/>
                <w:u w:val="single"/>
              </w:rPr>
            </w:pPr>
          </w:p>
          <w:p w14:paraId="4241B0B9" w14:textId="77777777" w:rsidR="00D46197" w:rsidRPr="00D62CAC"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Cs/>
                <w:u w:val="single"/>
              </w:rPr>
            </w:pPr>
            <w:r w:rsidRPr="00D62CAC">
              <w:rPr>
                <w:iCs/>
                <w:u w:val="single"/>
              </w:rPr>
              <w:t>Name:___________________________________</w:t>
            </w:r>
          </w:p>
        </w:tc>
        <w:tc>
          <w:tcPr>
            <w:tcW w:w="4590" w:type="dxa"/>
            <w:tcBorders>
              <w:top w:val="single" w:sz="7" w:space="0" w:color="000000"/>
              <w:left w:val="single" w:sz="7" w:space="0" w:color="000000"/>
              <w:bottom w:val="single" w:sz="7" w:space="0" w:color="000000"/>
              <w:right w:val="single" w:sz="7" w:space="0" w:color="000000"/>
            </w:tcBorders>
          </w:tcPr>
          <w:p w14:paraId="6D2590FB" w14:textId="29384036" w:rsidR="00D46197" w:rsidRPr="00D62CAC"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Cs/>
                <w:u w:val="single"/>
              </w:rPr>
            </w:pPr>
            <w:r w:rsidRPr="00D62CAC">
              <w:rPr>
                <w:iCs/>
                <w:u w:val="single"/>
              </w:rPr>
              <w:t>Identify equivalent training and experience for which the individual is to be given credit. Attach additional sheets as necessary</w:t>
            </w:r>
          </w:p>
        </w:tc>
      </w:tr>
      <w:tr w:rsidR="002E12B2" w:rsidRPr="000A7974" w14:paraId="3EA0708D" w14:textId="77777777">
        <w:trPr>
          <w:jc w:val="center"/>
        </w:trPr>
        <w:tc>
          <w:tcPr>
            <w:tcW w:w="9810" w:type="dxa"/>
            <w:gridSpan w:val="2"/>
            <w:tcBorders>
              <w:top w:val="single" w:sz="7" w:space="0" w:color="000000"/>
              <w:left w:val="single" w:sz="7" w:space="0" w:color="000000"/>
              <w:bottom w:val="single" w:sz="7" w:space="0" w:color="000000"/>
              <w:right w:val="single" w:sz="7" w:space="0" w:color="000000"/>
            </w:tcBorders>
          </w:tcPr>
          <w:p w14:paraId="5B253CF5" w14:textId="6E041967" w:rsidR="00D46197" w:rsidRPr="007F0AB2" w:rsidRDefault="00D46197" w:rsidP="007F0AB2">
            <w:pPr>
              <w:pStyle w:val="BodyText-table"/>
              <w:spacing w:before="60"/>
              <w:rPr>
                <w:u w:val="single"/>
              </w:rPr>
            </w:pPr>
            <w:r w:rsidRPr="007F0AB2">
              <w:rPr>
                <w:u w:val="single"/>
              </w:rPr>
              <w:t>A. Training Courses</w:t>
            </w:r>
          </w:p>
        </w:tc>
      </w:tr>
      <w:tr w:rsidR="00D46197" w:rsidRPr="000A7974" w14:paraId="61463125" w14:textId="77777777">
        <w:trPr>
          <w:jc w:val="center"/>
        </w:trPr>
        <w:tc>
          <w:tcPr>
            <w:tcW w:w="5220" w:type="dxa"/>
            <w:tcBorders>
              <w:top w:val="single" w:sz="7" w:space="0" w:color="000000"/>
              <w:left w:val="single" w:sz="7" w:space="0" w:color="000000"/>
              <w:bottom w:val="single" w:sz="7" w:space="0" w:color="000000"/>
              <w:right w:val="single" w:sz="7" w:space="0" w:color="000000"/>
            </w:tcBorders>
          </w:tcPr>
          <w:p w14:paraId="2C0A9A21" w14:textId="77777777" w:rsidR="00D46197" w:rsidRPr="000A7974" w:rsidRDefault="00D46197" w:rsidP="0084366D">
            <w:pPr>
              <w:pStyle w:val="BodyText-table"/>
              <w:ind w:left="360" w:hanging="360"/>
            </w:pPr>
            <w:r w:rsidRPr="000A7974">
              <w:t>BWR technology full series</w:t>
            </w:r>
          </w:p>
        </w:tc>
        <w:tc>
          <w:tcPr>
            <w:tcW w:w="4590" w:type="dxa"/>
            <w:tcBorders>
              <w:top w:val="single" w:sz="7" w:space="0" w:color="000000"/>
              <w:left w:val="single" w:sz="7" w:space="0" w:color="000000"/>
              <w:bottom w:val="single" w:sz="7" w:space="0" w:color="000000"/>
              <w:right w:val="single" w:sz="7" w:space="0" w:color="000000"/>
            </w:tcBorders>
          </w:tcPr>
          <w:p w14:paraId="2DC7B3B7"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r>
      <w:tr w:rsidR="00D46197" w:rsidRPr="000A7974" w14:paraId="637501F6" w14:textId="77777777">
        <w:trPr>
          <w:jc w:val="center"/>
        </w:trPr>
        <w:tc>
          <w:tcPr>
            <w:tcW w:w="5220" w:type="dxa"/>
            <w:tcBorders>
              <w:top w:val="single" w:sz="7" w:space="0" w:color="000000"/>
              <w:left w:val="single" w:sz="7" w:space="0" w:color="000000"/>
              <w:bottom w:val="single" w:sz="7" w:space="0" w:color="000000"/>
              <w:right w:val="single" w:sz="7" w:space="0" w:color="000000"/>
            </w:tcBorders>
          </w:tcPr>
          <w:p w14:paraId="5CD84516" w14:textId="77777777" w:rsidR="00D46197" w:rsidRPr="000A7974" w:rsidRDefault="00D46197" w:rsidP="0084366D">
            <w:pPr>
              <w:pStyle w:val="BodyText-table"/>
              <w:ind w:left="360" w:hanging="360"/>
            </w:pPr>
            <w:r w:rsidRPr="000A7974">
              <w:t>PWR technology full series</w:t>
            </w:r>
          </w:p>
        </w:tc>
        <w:tc>
          <w:tcPr>
            <w:tcW w:w="4590" w:type="dxa"/>
            <w:tcBorders>
              <w:top w:val="single" w:sz="7" w:space="0" w:color="000000"/>
              <w:left w:val="single" w:sz="7" w:space="0" w:color="000000"/>
              <w:bottom w:val="single" w:sz="7" w:space="0" w:color="000000"/>
              <w:right w:val="single" w:sz="7" w:space="0" w:color="000000"/>
            </w:tcBorders>
          </w:tcPr>
          <w:p w14:paraId="6FDF455D"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r>
      <w:tr w:rsidR="00D46197" w:rsidRPr="000A7974" w14:paraId="07A2FB2E" w14:textId="77777777">
        <w:trPr>
          <w:jc w:val="center"/>
        </w:trPr>
        <w:tc>
          <w:tcPr>
            <w:tcW w:w="5220" w:type="dxa"/>
            <w:tcBorders>
              <w:top w:val="single" w:sz="7" w:space="0" w:color="000000"/>
              <w:left w:val="single" w:sz="7" w:space="0" w:color="000000"/>
              <w:bottom w:val="single" w:sz="7" w:space="0" w:color="000000"/>
              <w:right w:val="single" w:sz="7" w:space="0" w:color="000000"/>
            </w:tcBorders>
          </w:tcPr>
          <w:p w14:paraId="1AD919E7" w14:textId="77777777" w:rsidR="00D46197" w:rsidRPr="000A7974" w:rsidRDefault="00D46197" w:rsidP="0084366D">
            <w:pPr>
              <w:pStyle w:val="BodyText-table"/>
              <w:ind w:left="360" w:hanging="360"/>
            </w:pPr>
            <w:r w:rsidRPr="000A7974">
              <w:t>Probability and Statistics for PRA Course (P-102)</w:t>
            </w:r>
          </w:p>
        </w:tc>
        <w:tc>
          <w:tcPr>
            <w:tcW w:w="4590" w:type="dxa"/>
            <w:tcBorders>
              <w:top w:val="single" w:sz="7" w:space="0" w:color="000000"/>
              <w:left w:val="single" w:sz="7" w:space="0" w:color="000000"/>
              <w:bottom w:val="single" w:sz="7" w:space="0" w:color="000000"/>
              <w:right w:val="single" w:sz="7" w:space="0" w:color="000000"/>
            </w:tcBorders>
          </w:tcPr>
          <w:p w14:paraId="15C37D1A"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r>
      <w:tr w:rsidR="00D46197" w:rsidRPr="000A7974" w14:paraId="528C72F6" w14:textId="77777777">
        <w:trPr>
          <w:jc w:val="center"/>
        </w:trPr>
        <w:tc>
          <w:tcPr>
            <w:tcW w:w="5220" w:type="dxa"/>
            <w:tcBorders>
              <w:top w:val="single" w:sz="7" w:space="0" w:color="000000"/>
              <w:left w:val="single" w:sz="7" w:space="0" w:color="000000"/>
              <w:bottom w:val="single" w:sz="7" w:space="0" w:color="000000"/>
              <w:right w:val="single" w:sz="7" w:space="0" w:color="000000"/>
            </w:tcBorders>
          </w:tcPr>
          <w:p w14:paraId="128AD80C" w14:textId="361F5EED" w:rsidR="00D46197" w:rsidRPr="000A7974" w:rsidRDefault="00D46197" w:rsidP="0084366D">
            <w:pPr>
              <w:pStyle w:val="BodyText-table"/>
              <w:ind w:left="360" w:hanging="360"/>
            </w:pPr>
            <w:r w:rsidRPr="000A7974">
              <w:t>System Modeling Techniques Course for PRA (P</w:t>
            </w:r>
            <w:r w:rsidR="00627B55">
              <w:noBreakHyphen/>
            </w:r>
            <w:r w:rsidRPr="000A7974">
              <w:t>200)</w:t>
            </w:r>
          </w:p>
        </w:tc>
        <w:tc>
          <w:tcPr>
            <w:tcW w:w="4590" w:type="dxa"/>
            <w:tcBorders>
              <w:top w:val="single" w:sz="7" w:space="0" w:color="000000"/>
              <w:left w:val="single" w:sz="7" w:space="0" w:color="000000"/>
              <w:bottom w:val="single" w:sz="7" w:space="0" w:color="000000"/>
              <w:right w:val="single" w:sz="7" w:space="0" w:color="000000"/>
            </w:tcBorders>
          </w:tcPr>
          <w:p w14:paraId="738F1102"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r>
      <w:tr w:rsidR="00D46197" w:rsidRPr="000A7974" w14:paraId="032B3E54" w14:textId="77777777">
        <w:trPr>
          <w:jc w:val="center"/>
        </w:trPr>
        <w:tc>
          <w:tcPr>
            <w:tcW w:w="5220" w:type="dxa"/>
            <w:tcBorders>
              <w:top w:val="single" w:sz="7" w:space="0" w:color="000000"/>
              <w:left w:val="single" w:sz="7" w:space="0" w:color="000000"/>
              <w:bottom w:val="single" w:sz="7" w:space="0" w:color="000000"/>
              <w:right w:val="single" w:sz="7" w:space="0" w:color="000000"/>
            </w:tcBorders>
          </w:tcPr>
          <w:p w14:paraId="71231D4F" w14:textId="77777777" w:rsidR="00D46197" w:rsidRPr="000A7974" w:rsidRDefault="00D46197" w:rsidP="0084366D">
            <w:pPr>
              <w:pStyle w:val="BodyText-table"/>
              <w:ind w:left="360" w:hanging="360"/>
            </w:pPr>
            <w:r w:rsidRPr="000A7974">
              <w:t>Human Reliability Assessment Course (P-203)</w:t>
            </w:r>
          </w:p>
        </w:tc>
        <w:tc>
          <w:tcPr>
            <w:tcW w:w="4590" w:type="dxa"/>
            <w:tcBorders>
              <w:top w:val="single" w:sz="7" w:space="0" w:color="000000"/>
              <w:left w:val="single" w:sz="7" w:space="0" w:color="000000"/>
              <w:bottom w:val="single" w:sz="7" w:space="0" w:color="000000"/>
              <w:right w:val="single" w:sz="7" w:space="0" w:color="000000"/>
            </w:tcBorders>
          </w:tcPr>
          <w:p w14:paraId="6B2846A6"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r>
      <w:tr w:rsidR="00D46197" w:rsidRPr="000A7974" w14:paraId="2E64293D" w14:textId="77777777">
        <w:trPr>
          <w:jc w:val="center"/>
        </w:trPr>
        <w:tc>
          <w:tcPr>
            <w:tcW w:w="5220" w:type="dxa"/>
            <w:tcBorders>
              <w:top w:val="single" w:sz="7" w:space="0" w:color="000000"/>
              <w:left w:val="single" w:sz="7" w:space="0" w:color="000000"/>
              <w:bottom w:val="single" w:sz="7" w:space="0" w:color="000000"/>
              <w:right w:val="single" w:sz="7" w:space="0" w:color="000000"/>
            </w:tcBorders>
          </w:tcPr>
          <w:p w14:paraId="2D02BEE9" w14:textId="6EFF893E" w:rsidR="00D46197" w:rsidRPr="000A7974" w:rsidRDefault="00D46197" w:rsidP="0084366D">
            <w:pPr>
              <w:pStyle w:val="BodyText-table"/>
              <w:ind w:left="360" w:hanging="360"/>
            </w:pPr>
            <w:r w:rsidRPr="000A7974">
              <w:t>Risk Assessment in Event Evaluation Course (P</w:t>
            </w:r>
            <w:r w:rsidR="00627B55">
              <w:noBreakHyphen/>
            </w:r>
            <w:r w:rsidRPr="000A7974">
              <w:t>302)</w:t>
            </w:r>
          </w:p>
        </w:tc>
        <w:tc>
          <w:tcPr>
            <w:tcW w:w="4590" w:type="dxa"/>
            <w:tcBorders>
              <w:top w:val="single" w:sz="7" w:space="0" w:color="000000"/>
              <w:left w:val="single" w:sz="7" w:space="0" w:color="000000"/>
              <w:bottom w:val="single" w:sz="7" w:space="0" w:color="000000"/>
              <w:right w:val="single" w:sz="7" w:space="0" w:color="000000"/>
            </w:tcBorders>
          </w:tcPr>
          <w:p w14:paraId="5D62B26F"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r>
      <w:tr w:rsidR="00D46197" w:rsidRPr="000A7974" w14:paraId="6FC9A2BB" w14:textId="77777777">
        <w:trPr>
          <w:jc w:val="center"/>
        </w:trPr>
        <w:tc>
          <w:tcPr>
            <w:tcW w:w="5220" w:type="dxa"/>
            <w:tcBorders>
              <w:top w:val="single" w:sz="7" w:space="0" w:color="000000"/>
              <w:left w:val="single" w:sz="7" w:space="0" w:color="000000"/>
              <w:bottom w:val="single" w:sz="7" w:space="0" w:color="000000"/>
              <w:right w:val="single" w:sz="7" w:space="0" w:color="000000"/>
            </w:tcBorders>
          </w:tcPr>
          <w:p w14:paraId="538EC5A0" w14:textId="4361CE38" w:rsidR="00D46197" w:rsidRPr="000A7974" w:rsidRDefault="00D46197" w:rsidP="0084366D">
            <w:pPr>
              <w:pStyle w:val="BodyText-table"/>
              <w:ind w:left="360" w:hanging="360"/>
            </w:pPr>
            <w:r w:rsidRPr="000A7974">
              <w:t>PRA Technology and Regulatory Perspective (P</w:t>
            </w:r>
            <w:r w:rsidR="00627B55">
              <w:noBreakHyphen/>
            </w:r>
            <w:r w:rsidRPr="000A7974">
              <w:t>111)</w:t>
            </w:r>
          </w:p>
        </w:tc>
        <w:tc>
          <w:tcPr>
            <w:tcW w:w="4590" w:type="dxa"/>
            <w:tcBorders>
              <w:top w:val="single" w:sz="7" w:space="0" w:color="000000"/>
              <w:left w:val="single" w:sz="7" w:space="0" w:color="000000"/>
              <w:bottom w:val="single" w:sz="7" w:space="0" w:color="000000"/>
              <w:right w:val="single" w:sz="7" w:space="0" w:color="000000"/>
            </w:tcBorders>
          </w:tcPr>
          <w:p w14:paraId="27407B5F"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r>
      <w:tr w:rsidR="00D46197" w:rsidRPr="000A7974" w14:paraId="14C1A8AF" w14:textId="77777777">
        <w:trPr>
          <w:jc w:val="center"/>
        </w:trPr>
        <w:tc>
          <w:tcPr>
            <w:tcW w:w="5220" w:type="dxa"/>
            <w:tcBorders>
              <w:top w:val="single" w:sz="7" w:space="0" w:color="000000"/>
              <w:left w:val="single" w:sz="7" w:space="0" w:color="000000"/>
              <w:bottom w:val="single" w:sz="7" w:space="0" w:color="000000"/>
              <w:right w:val="single" w:sz="7" w:space="0" w:color="000000"/>
            </w:tcBorders>
          </w:tcPr>
          <w:p w14:paraId="2574DB1E" w14:textId="77777777" w:rsidR="00D46197" w:rsidRPr="000A7974" w:rsidRDefault="00D46197" w:rsidP="0084366D">
            <w:pPr>
              <w:pStyle w:val="BodyText-table"/>
              <w:ind w:left="360" w:hanging="360"/>
            </w:pPr>
            <w:r w:rsidRPr="000A7974">
              <w:t>SAPHIRE Course (P-201)</w:t>
            </w:r>
          </w:p>
        </w:tc>
        <w:tc>
          <w:tcPr>
            <w:tcW w:w="4590" w:type="dxa"/>
            <w:tcBorders>
              <w:top w:val="single" w:sz="7" w:space="0" w:color="000000"/>
              <w:left w:val="single" w:sz="7" w:space="0" w:color="000000"/>
              <w:bottom w:val="single" w:sz="7" w:space="0" w:color="000000"/>
              <w:right w:val="single" w:sz="7" w:space="0" w:color="000000"/>
            </w:tcBorders>
          </w:tcPr>
          <w:p w14:paraId="0F06D90E"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r>
      <w:tr w:rsidR="00D46197" w:rsidRPr="000A7974" w14:paraId="272FA6AD" w14:textId="77777777">
        <w:trPr>
          <w:jc w:val="center"/>
        </w:trPr>
        <w:tc>
          <w:tcPr>
            <w:tcW w:w="5220" w:type="dxa"/>
            <w:tcBorders>
              <w:top w:val="single" w:sz="7" w:space="0" w:color="000000"/>
              <w:left w:val="single" w:sz="7" w:space="0" w:color="000000"/>
              <w:bottom w:val="single" w:sz="7" w:space="0" w:color="000000"/>
              <w:right w:val="single" w:sz="7" w:space="0" w:color="000000"/>
            </w:tcBorders>
          </w:tcPr>
          <w:p w14:paraId="6470F6B2" w14:textId="77777777" w:rsidR="00D46197" w:rsidRPr="000A7974" w:rsidRDefault="00D46197" w:rsidP="0084366D">
            <w:pPr>
              <w:pStyle w:val="BodyText-table"/>
              <w:ind w:left="360" w:hanging="360"/>
            </w:pPr>
            <w:r w:rsidRPr="000A7974">
              <w:t>Advanced SAPHIRE Course (P-202)</w:t>
            </w:r>
          </w:p>
        </w:tc>
        <w:tc>
          <w:tcPr>
            <w:tcW w:w="4590" w:type="dxa"/>
            <w:tcBorders>
              <w:top w:val="single" w:sz="7" w:space="0" w:color="000000"/>
              <w:left w:val="single" w:sz="7" w:space="0" w:color="000000"/>
              <w:bottom w:val="single" w:sz="7" w:space="0" w:color="000000"/>
              <w:right w:val="single" w:sz="7" w:space="0" w:color="000000"/>
            </w:tcBorders>
          </w:tcPr>
          <w:p w14:paraId="5CB5028C"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r>
      <w:tr w:rsidR="00D46197" w:rsidRPr="000A7974" w14:paraId="62841DFB" w14:textId="77777777" w:rsidTr="00D62CAC">
        <w:trPr>
          <w:trHeight w:val="262"/>
          <w:jc w:val="center"/>
        </w:trPr>
        <w:tc>
          <w:tcPr>
            <w:tcW w:w="5220" w:type="dxa"/>
            <w:tcBorders>
              <w:top w:val="single" w:sz="7" w:space="0" w:color="000000"/>
              <w:left w:val="single" w:sz="7" w:space="0" w:color="000000"/>
              <w:bottom w:val="single" w:sz="7" w:space="0" w:color="000000"/>
              <w:right w:val="single" w:sz="7" w:space="0" w:color="000000"/>
            </w:tcBorders>
          </w:tcPr>
          <w:p w14:paraId="6A1A1150" w14:textId="77777777" w:rsidR="00D46197" w:rsidRPr="000A7974" w:rsidRDefault="00D46197" w:rsidP="0084366D">
            <w:pPr>
              <w:pStyle w:val="BodyText-table"/>
              <w:ind w:left="360" w:hanging="360"/>
            </w:pPr>
            <w:r w:rsidRPr="000A7974">
              <w:t>External Events (P-204)</w:t>
            </w:r>
          </w:p>
        </w:tc>
        <w:tc>
          <w:tcPr>
            <w:tcW w:w="4590" w:type="dxa"/>
            <w:tcBorders>
              <w:top w:val="single" w:sz="7" w:space="0" w:color="000000"/>
              <w:left w:val="single" w:sz="7" w:space="0" w:color="000000"/>
              <w:bottom w:val="single" w:sz="7" w:space="0" w:color="000000"/>
              <w:right w:val="single" w:sz="7" w:space="0" w:color="000000"/>
            </w:tcBorders>
          </w:tcPr>
          <w:p w14:paraId="05171B6F"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r>
      <w:tr w:rsidR="00D46197" w:rsidRPr="000A7974" w14:paraId="726DEF7C" w14:textId="77777777">
        <w:trPr>
          <w:jc w:val="center"/>
        </w:trPr>
        <w:tc>
          <w:tcPr>
            <w:tcW w:w="5220" w:type="dxa"/>
            <w:tcBorders>
              <w:top w:val="single" w:sz="7" w:space="0" w:color="000000"/>
              <w:left w:val="single" w:sz="7" w:space="0" w:color="000000"/>
              <w:bottom w:val="single" w:sz="7" w:space="0" w:color="000000"/>
              <w:right w:val="single" w:sz="7" w:space="0" w:color="000000"/>
            </w:tcBorders>
          </w:tcPr>
          <w:p w14:paraId="01AC26C9" w14:textId="31025DD2" w:rsidR="00D46197" w:rsidRPr="000A7974" w:rsidRDefault="00D46197" w:rsidP="0084366D">
            <w:pPr>
              <w:pStyle w:val="BodyText-table"/>
              <w:ind w:left="360" w:hanging="360"/>
            </w:pPr>
            <w:r w:rsidRPr="000A7974">
              <w:t>Accident Progression Analysis (P-300) or</w:t>
            </w:r>
            <w:r w:rsidR="0084366D">
              <w:t xml:space="preserve"> </w:t>
            </w:r>
            <w:ins w:id="145" w:author="Author">
              <w:r w:rsidR="001359F1">
                <w:t xml:space="preserve">Perspectives on </w:t>
              </w:r>
            </w:ins>
            <w:r w:rsidRPr="000A7974">
              <w:t>Reactor Safety (R-800)</w:t>
            </w:r>
          </w:p>
        </w:tc>
        <w:tc>
          <w:tcPr>
            <w:tcW w:w="4590" w:type="dxa"/>
            <w:tcBorders>
              <w:top w:val="single" w:sz="7" w:space="0" w:color="000000"/>
              <w:left w:val="single" w:sz="7" w:space="0" w:color="000000"/>
              <w:bottom w:val="single" w:sz="7" w:space="0" w:color="000000"/>
              <w:right w:val="single" w:sz="7" w:space="0" w:color="000000"/>
            </w:tcBorders>
          </w:tcPr>
          <w:p w14:paraId="44589927"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15F851FC"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r>
      <w:tr w:rsidR="002E12B2" w:rsidRPr="000A7974" w14:paraId="76044CEE" w14:textId="77777777">
        <w:trPr>
          <w:jc w:val="center"/>
        </w:trPr>
        <w:tc>
          <w:tcPr>
            <w:tcW w:w="9810" w:type="dxa"/>
            <w:gridSpan w:val="2"/>
            <w:tcBorders>
              <w:top w:val="single" w:sz="7" w:space="0" w:color="000000"/>
              <w:left w:val="single" w:sz="7" w:space="0" w:color="000000"/>
              <w:bottom w:val="single" w:sz="7" w:space="0" w:color="000000"/>
              <w:right w:val="single" w:sz="7" w:space="0" w:color="000000"/>
            </w:tcBorders>
          </w:tcPr>
          <w:p w14:paraId="7E895810" w14:textId="2E4F70B1" w:rsidR="00D46197" w:rsidRPr="00D62CAC" w:rsidRDefault="00D46197" w:rsidP="007F0AB2">
            <w:pPr>
              <w:pStyle w:val="BodyText-table"/>
              <w:spacing w:before="60"/>
              <w:rPr>
                <w:u w:val="single"/>
              </w:rPr>
            </w:pPr>
            <w:r w:rsidRPr="007F0AB2">
              <w:rPr>
                <w:u w:val="single"/>
              </w:rPr>
              <w:t>B. Individual Study Activities</w:t>
            </w:r>
          </w:p>
        </w:tc>
      </w:tr>
      <w:tr w:rsidR="00D46197" w:rsidRPr="000A7974" w14:paraId="39540D36" w14:textId="77777777" w:rsidTr="00D62CAC">
        <w:trPr>
          <w:trHeight w:val="271"/>
          <w:jc w:val="center"/>
        </w:trPr>
        <w:tc>
          <w:tcPr>
            <w:tcW w:w="5220" w:type="dxa"/>
            <w:tcBorders>
              <w:top w:val="single" w:sz="7" w:space="0" w:color="000000"/>
              <w:left w:val="single" w:sz="7" w:space="0" w:color="000000"/>
              <w:bottom w:val="single" w:sz="7" w:space="0" w:color="000000"/>
              <w:right w:val="single" w:sz="7" w:space="0" w:color="000000"/>
            </w:tcBorders>
          </w:tcPr>
          <w:p w14:paraId="1E082EB0" w14:textId="77777777" w:rsidR="00DE3456" w:rsidRPr="000A7974" w:rsidRDefault="00D46197" w:rsidP="0084366D">
            <w:pPr>
              <w:pStyle w:val="BodyText-table"/>
              <w:ind w:left="360" w:hanging="360"/>
            </w:pPr>
            <w:r w:rsidRPr="000A7974">
              <w:t>ISA-SRA-A Building your SRA Reference Library</w:t>
            </w:r>
          </w:p>
        </w:tc>
        <w:tc>
          <w:tcPr>
            <w:tcW w:w="4590" w:type="dxa"/>
            <w:tcBorders>
              <w:top w:val="single" w:sz="7" w:space="0" w:color="000000"/>
              <w:left w:val="single" w:sz="7" w:space="0" w:color="000000"/>
              <w:bottom w:val="single" w:sz="7" w:space="0" w:color="000000"/>
              <w:right w:val="single" w:sz="7" w:space="0" w:color="000000"/>
            </w:tcBorders>
          </w:tcPr>
          <w:p w14:paraId="3AF3E2E4"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r>
      <w:tr w:rsidR="00D46197" w:rsidRPr="000A7974" w14:paraId="77436DB1" w14:textId="77777777">
        <w:trPr>
          <w:jc w:val="center"/>
        </w:trPr>
        <w:tc>
          <w:tcPr>
            <w:tcW w:w="5220" w:type="dxa"/>
            <w:tcBorders>
              <w:top w:val="single" w:sz="7" w:space="0" w:color="000000"/>
              <w:left w:val="single" w:sz="7" w:space="0" w:color="000000"/>
              <w:bottom w:val="single" w:sz="7" w:space="0" w:color="000000"/>
              <w:right w:val="single" w:sz="7" w:space="0" w:color="000000"/>
            </w:tcBorders>
          </w:tcPr>
          <w:p w14:paraId="688B95EC" w14:textId="77777777" w:rsidR="00C562F4" w:rsidRPr="000A7974" w:rsidRDefault="00D46197" w:rsidP="0084366D">
            <w:pPr>
              <w:pStyle w:val="BodyText-table"/>
              <w:ind w:left="360" w:hanging="360"/>
            </w:pPr>
            <w:r w:rsidRPr="000A7974">
              <w:t xml:space="preserve">ISA-SRA-B Review of </w:t>
            </w:r>
            <w:r w:rsidR="00FD4B5E" w:rsidRPr="000A7974">
              <w:t xml:space="preserve">PRA Principles and </w:t>
            </w:r>
            <w:r w:rsidRPr="000A7974">
              <w:t>NRC Approach to Risk-Informed and Performance-Based Regulation</w:t>
            </w:r>
          </w:p>
        </w:tc>
        <w:tc>
          <w:tcPr>
            <w:tcW w:w="4590" w:type="dxa"/>
            <w:tcBorders>
              <w:top w:val="single" w:sz="7" w:space="0" w:color="000000"/>
              <w:left w:val="single" w:sz="7" w:space="0" w:color="000000"/>
              <w:bottom w:val="single" w:sz="7" w:space="0" w:color="000000"/>
              <w:right w:val="single" w:sz="7" w:space="0" w:color="000000"/>
            </w:tcBorders>
          </w:tcPr>
          <w:p w14:paraId="4E037F9C"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r>
      <w:tr w:rsidR="00D46197" w:rsidRPr="000A7974" w14:paraId="4718C701" w14:textId="77777777">
        <w:trPr>
          <w:jc w:val="center"/>
        </w:trPr>
        <w:tc>
          <w:tcPr>
            <w:tcW w:w="5220" w:type="dxa"/>
            <w:tcBorders>
              <w:top w:val="single" w:sz="7" w:space="0" w:color="000000"/>
              <w:left w:val="single" w:sz="7" w:space="0" w:color="000000"/>
              <w:bottom w:val="single" w:sz="7" w:space="0" w:color="000000"/>
              <w:right w:val="single" w:sz="7" w:space="0" w:color="000000"/>
            </w:tcBorders>
          </w:tcPr>
          <w:p w14:paraId="70D42053" w14:textId="77777777" w:rsidR="00D46197" w:rsidRPr="000A7974" w:rsidRDefault="00D46197" w:rsidP="0084366D">
            <w:pPr>
              <w:pStyle w:val="BodyText-table"/>
              <w:ind w:left="360" w:hanging="360"/>
            </w:pPr>
            <w:r w:rsidRPr="000A7974">
              <w:t>ISA-SRA-C Review of Historical NRC Severe Accident Risk Evaluations and the Methodologies Used in the Analyses</w:t>
            </w:r>
          </w:p>
        </w:tc>
        <w:tc>
          <w:tcPr>
            <w:tcW w:w="4590" w:type="dxa"/>
            <w:tcBorders>
              <w:top w:val="single" w:sz="7" w:space="0" w:color="000000"/>
              <w:left w:val="single" w:sz="7" w:space="0" w:color="000000"/>
              <w:bottom w:val="single" w:sz="7" w:space="0" w:color="000000"/>
              <w:right w:val="single" w:sz="7" w:space="0" w:color="000000"/>
            </w:tcBorders>
          </w:tcPr>
          <w:p w14:paraId="14E90844"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4AEED2C6"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r>
      <w:tr w:rsidR="00D46197" w:rsidRPr="000A7974" w14:paraId="72CBC36E" w14:textId="77777777">
        <w:trPr>
          <w:jc w:val="center"/>
        </w:trPr>
        <w:tc>
          <w:tcPr>
            <w:tcW w:w="5220" w:type="dxa"/>
            <w:tcBorders>
              <w:top w:val="single" w:sz="7" w:space="0" w:color="000000"/>
              <w:left w:val="single" w:sz="7" w:space="0" w:color="000000"/>
              <w:bottom w:val="single" w:sz="7" w:space="0" w:color="000000"/>
              <w:right w:val="single" w:sz="7" w:space="0" w:color="000000"/>
            </w:tcBorders>
          </w:tcPr>
          <w:p w14:paraId="1C97395F" w14:textId="77777777" w:rsidR="00D46197" w:rsidRPr="000A7974" w:rsidRDefault="00D46197" w:rsidP="0084366D">
            <w:pPr>
              <w:pStyle w:val="BodyText-table"/>
              <w:ind w:left="360" w:hanging="360"/>
            </w:pPr>
            <w:r w:rsidRPr="000A7974">
              <w:t>ISA-SRA-D Understanding How Full Scope PRA Models Were Developed</w:t>
            </w:r>
          </w:p>
        </w:tc>
        <w:tc>
          <w:tcPr>
            <w:tcW w:w="4590" w:type="dxa"/>
            <w:tcBorders>
              <w:top w:val="single" w:sz="7" w:space="0" w:color="000000"/>
              <w:left w:val="single" w:sz="7" w:space="0" w:color="000000"/>
              <w:bottom w:val="single" w:sz="7" w:space="0" w:color="000000"/>
              <w:right w:val="single" w:sz="7" w:space="0" w:color="000000"/>
            </w:tcBorders>
          </w:tcPr>
          <w:p w14:paraId="7080BA57"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15798ABA"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r>
      <w:tr w:rsidR="00D46197" w:rsidRPr="000A7974" w14:paraId="7BBF0B81" w14:textId="77777777">
        <w:trPr>
          <w:jc w:val="center"/>
        </w:trPr>
        <w:tc>
          <w:tcPr>
            <w:tcW w:w="5220" w:type="dxa"/>
            <w:tcBorders>
              <w:top w:val="single" w:sz="7" w:space="0" w:color="000000"/>
              <w:left w:val="single" w:sz="7" w:space="0" w:color="000000"/>
              <w:bottom w:val="single" w:sz="7" w:space="0" w:color="000000"/>
              <w:right w:val="single" w:sz="7" w:space="0" w:color="000000"/>
            </w:tcBorders>
          </w:tcPr>
          <w:p w14:paraId="0E154634" w14:textId="77777777" w:rsidR="00D46197" w:rsidRPr="000A7974" w:rsidRDefault="00D46197" w:rsidP="0084366D">
            <w:pPr>
              <w:pStyle w:val="BodyText-table"/>
              <w:ind w:left="360" w:hanging="360"/>
            </w:pPr>
            <w:r w:rsidRPr="000A7974">
              <w:t>ISA-SRA-1 Significance Determination Process and Its Basis</w:t>
            </w:r>
          </w:p>
        </w:tc>
        <w:tc>
          <w:tcPr>
            <w:tcW w:w="4590" w:type="dxa"/>
            <w:tcBorders>
              <w:top w:val="single" w:sz="7" w:space="0" w:color="000000"/>
              <w:left w:val="single" w:sz="7" w:space="0" w:color="000000"/>
              <w:bottom w:val="single" w:sz="7" w:space="0" w:color="000000"/>
              <w:right w:val="single" w:sz="7" w:space="0" w:color="000000"/>
            </w:tcBorders>
          </w:tcPr>
          <w:p w14:paraId="6132FA74" w14:textId="77777777" w:rsidR="00C562F4" w:rsidRPr="000A7974" w:rsidRDefault="00C562F4"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r>
      <w:tr w:rsidR="00D46197" w:rsidRPr="000A7974" w14:paraId="60E222C1" w14:textId="77777777">
        <w:trPr>
          <w:jc w:val="center"/>
        </w:trPr>
        <w:tc>
          <w:tcPr>
            <w:tcW w:w="5220" w:type="dxa"/>
            <w:tcBorders>
              <w:top w:val="single" w:sz="7" w:space="0" w:color="000000"/>
              <w:left w:val="single" w:sz="7" w:space="0" w:color="000000"/>
              <w:bottom w:val="single" w:sz="7" w:space="0" w:color="000000"/>
              <w:right w:val="single" w:sz="7" w:space="0" w:color="000000"/>
            </w:tcBorders>
          </w:tcPr>
          <w:p w14:paraId="6B294C1F" w14:textId="77777777" w:rsidR="00D46197" w:rsidRPr="000A7974" w:rsidRDefault="00D46197" w:rsidP="0084366D">
            <w:pPr>
              <w:pStyle w:val="BodyText-table"/>
              <w:ind w:left="360" w:hanging="360"/>
            </w:pPr>
            <w:r w:rsidRPr="000A7974">
              <w:t>ISA-SRA-2 Limitations of Licensee PRAs</w:t>
            </w:r>
          </w:p>
        </w:tc>
        <w:tc>
          <w:tcPr>
            <w:tcW w:w="4590" w:type="dxa"/>
            <w:tcBorders>
              <w:top w:val="single" w:sz="7" w:space="0" w:color="000000"/>
              <w:left w:val="single" w:sz="7" w:space="0" w:color="000000"/>
              <w:bottom w:val="single" w:sz="7" w:space="0" w:color="000000"/>
              <w:right w:val="single" w:sz="7" w:space="0" w:color="000000"/>
            </w:tcBorders>
          </w:tcPr>
          <w:p w14:paraId="2A5A2FA2"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r>
      <w:tr w:rsidR="00D46197" w:rsidRPr="000A7974" w14:paraId="707EB83B" w14:textId="77777777">
        <w:trPr>
          <w:jc w:val="center"/>
        </w:trPr>
        <w:tc>
          <w:tcPr>
            <w:tcW w:w="5220" w:type="dxa"/>
            <w:tcBorders>
              <w:top w:val="single" w:sz="7" w:space="0" w:color="000000"/>
              <w:left w:val="single" w:sz="7" w:space="0" w:color="000000"/>
              <w:bottom w:val="single" w:sz="7" w:space="0" w:color="000000"/>
              <w:right w:val="single" w:sz="7" w:space="0" w:color="000000"/>
            </w:tcBorders>
          </w:tcPr>
          <w:p w14:paraId="5E5C3C33" w14:textId="77777777" w:rsidR="00D46197" w:rsidRPr="000A7974" w:rsidRDefault="00D46197" w:rsidP="0084366D">
            <w:pPr>
              <w:pStyle w:val="BodyText-table"/>
              <w:ind w:left="360" w:hanging="360"/>
            </w:pPr>
            <w:r w:rsidRPr="000A7974">
              <w:t>ISA-SRA-3 PRA Quality Initiative</w:t>
            </w:r>
          </w:p>
        </w:tc>
        <w:tc>
          <w:tcPr>
            <w:tcW w:w="4590" w:type="dxa"/>
            <w:tcBorders>
              <w:top w:val="single" w:sz="7" w:space="0" w:color="000000"/>
              <w:left w:val="single" w:sz="7" w:space="0" w:color="000000"/>
              <w:bottom w:val="single" w:sz="7" w:space="0" w:color="000000"/>
              <w:right w:val="single" w:sz="7" w:space="0" w:color="000000"/>
            </w:tcBorders>
          </w:tcPr>
          <w:p w14:paraId="137E548F"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r>
      <w:tr w:rsidR="00D46197" w:rsidRPr="000A7974" w14:paraId="7661CB31" w14:textId="77777777" w:rsidTr="427FE5F6">
        <w:trPr>
          <w:jc w:val="center"/>
        </w:trPr>
        <w:tc>
          <w:tcPr>
            <w:tcW w:w="522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55C2BB16" w14:textId="77777777" w:rsidR="00D46197" w:rsidRPr="000A7974" w:rsidRDefault="00D46197" w:rsidP="0084366D">
            <w:pPr>
              <w:pStyle w:val="BodyText-table"/>
              <w:ind w:left="360" w:hanging="360"/>
            </w:pPr>
            <w:r w:rsidRPr="000A7974">
              <w:t>ISA-SRA-4 IPEEE Lessons Learned</w:t>
            </w:r>
          </w:p>
        </w:tc>
        <w:tc>
          <w:tcPr>
            <w:tcW w:w="459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2A90217F"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r>
      <w:tr w:rsidR="00D46197" w:rsidRPr="000A7974" w14:paraId="35AAF0B2" w14:textId="77777777" w:rsidTr="427FE5F6">
        <w:trPr>
          <w:jc w:val="center"/>
        </w:trPr>
        <w:tc>
          <w:tcPr>
            <w:tcW w:w="522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20BD10A3" w14:textId="77777777" w:rsidR="00D46197" w:rsidRPr="000A7974" w:rsidRDefault="00D46197" w:rsidP="0084366D">
            <w:pPr>
              <w:pStyle w:val="BodyText-table"/>
              <w:ind w:left="360" w:hanging="360"/>
            </w:pPr>
            <w:r w:rsidRPr="000A7974">
              <w:t>ISA-SRA-5 Understanding How EPRI Documents are Used by Licensees</w:t>
            </w:r>
          </w:p>
        </w:tc>
        <w:tc>
          <w:tcPr>
            <w:tcW w:w="459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1033FE2E"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r>
      <w:tr w:rsidR="00D46197" w:rsidRPr="000A7974" w14:paraId="704A749E" w14:textId="77777777" w:rsidTr="427FE5F6">
        <w:trPr>
          <w:jc w:val="center"/>
        </w:trPr>
        <w:tc>
          <w:tcPr>
            <w:tcW w:w="522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79E0A92A" w14:textId="77777777" w:rsidR="00D46197" w:rsidRPr="000A7974" w:rsidRDefault="00D46197" w:rsidP="0084366D">
            <w:pPr>
              <w:pStyle w:val="BodyText-table"/>
              <w:ind w:left="360" w:hanging="360"/>
            </w:pPr>
            <w:r w:rsidRPr="000A7974">
              <w:t>ISA-SRA-6 Overview of Shutdown Risk</w:t>
            </w:r>
          </w:p>
        </w:tc>
        <w:tc>
          <w:tcPr>
            <w:tcW w:w="459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3AC69B8E"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r>
      <w:tr w:rsidR="00D46197" w:rsidRPr="000A7974" w14:paraId="2E04E0E7" w14:textId="77777777" w:rsidTr="427FE5F6">
        <w:trPr>
          <w:jc w:val="center"/>
        </w:trPr>
        <w:tc>
          <w:tcPr>
            <w:tcW w:w="522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7368D006" w14:textId="77777777" w:rsidR="00D46197" w:rsidRPr="000A7974" w:rsidRDefault="00D46197" w:rsidP="0084366D">
            <w:pPr>
              <w:pStyle w:val="BodyText-table"/>
              <w:ind w:left="360" w:hanging="360"/>
            </w:pPr>
            <w:r w:rsidRPr="000A7974">
              <w:t>ISA-SRA-7 Emergency Operating Procedure Guidance</w:t>
            </w:r>
          </w:p>
        </w:tc>
        <w:tc>
          <w:tcPr>
            <w:tcW w:w="459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1701757C"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r>
      <w:tr w:rsidR="00D46197" w:rsidRPr="000A7974" w14:paraId="60299A7B" w14:textId="77777777" w:rsidTr="427FE5F6">
        <w:trPr>
          <w:jc w:val="center"/>
        </w:trPr>
        <w:tc>
          <w:tcPr>
            <w:tcW w:w="522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0C34C301" w14:textId="77777777" w:rsidR="00D46197" w:rsidRPr="000A7974" w:rsidRDefault="00D46197" w:rsidP="0084366D">
            <w:pPr>
              <w:pStyle w:val="BodyText-table"/>
              <w:ind w:left="360" w:hanging="360"/>
            </w:pPr>
            <w:r w:rsidRPr="000A7974">
              <w:t xml:space="preserve">ISA-SRA-8 Management Directive 8.3, </w:t>
            </w:r>
            <w:r w:rsidR="00430CD6" w:rsidRPr="000A7974">
              <w:t>“</w:t>
            </w:r>
            <w:r w:rsidRPr="000A7974">
              <w:t>NRC Incident Investigation Program</w:t>
            </w:r>
            <w:r w:rsidR="00430CD6" w:rsidRPr="000A7974">
              <w:t>”</w:t>
            </w:r>
          </w:p>
        </w:tc>
        <w:tc>
          <w:tcPr>
            <w:tcW w:w="459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5F29C2F8"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r>
      <w:tr w:rsidR="00D46197" w:rsidRPr="000A7974" w14:paraId="09EFC687" w14:textId="77777777" w:rsidTr="427FE5F6">
        <w:trPr>
          <w:jc w:val="center"/>
        </w:trPr>
        <w:tc>
          <w:tcPr>
            <w:tcW w:w="522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37183A39" w14:textId="77777777" w:rsidR="00D46197" w:rsidRPr="000A7974" w:rsidRDefault="00D46197" w:rsidP="0084366D">
            <w:pPr>
              <w:pStyle w:val="BodyText-table"/>
              <w:ind w:left="360" w:hanging="360"/>
            </w:pPr>
            <w:r w:rsidRPr="000A7974">
              <w:t>ISA-SRA-9 Understanding the Development of Accident Sequence Precursor (ASP) Results</w:t>
            </w:r>
          </w:p>
        </w:tc>
        <w:tc>
          <w:tcPr>
            <w:tcW w:w="459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377E78DF"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r>
      <w:tr w:rsidR="00D46197" w:rsidRPr="000A7974" w14:paraId="553F7F6F" w14:textId="77777777" w:rsidTr="427FE5F6">
        <w:trPr>
          <w:jc w:val="center"/>
        </w:trPr>
        <w:tc>
          <w:tcPr>
            <w:tcW w:w="522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4E9FCF68" w14:textId="77777777" w:rsidR="00D46197" w:rsidRPr="000A7974" w:rsidRDefault="00D46197" w:rsidP="0084366D">
            <w:pPr>
              <w:pStyle w:val="BodyText-table"/>
              <w:ind w:left="360" w:hanging="360"/>
            </w:pPr>
            <w:r w:rsidRPr="000A7974">
              <w:t>ISA-SRA-10 The Role of the SRA in the NOED Process</w:t>
            </w:r>
          </w:p>
        </w:tc>
        <w:tc>
          <w:tcPr>
            <w:tcW w:w="459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3E4A29E"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r>
      <w:tr w:rsidR="00D46197" w:rsidRPr="000A7974" w14:paraId="36CB0B82" w14:textId="77777777" w:rsidTr="427FE5F6">
        <w:trPr>
          <w:jc w:val="center"/>
        </w:trPr>
        <w:tc>
          <w:tcPr>
            <w:tcW w:w="522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00089EB8" w14:textId="77777777" w:rsidR="00D46197" w:rsidRPr="000A7974" w:rsidRDefault="00D46197" w:rsidP="0084366D">
            <w:pPr>
              <w:pStyle w:val="BodyText-table"/>
              <w:ind w:left="360" w:hanging="360"/>
            </w:pPr>
            <w:r w:rsidRPr="000A7974">
              <w:lastRenderedPageBreak/>
              <w:t xml:space="preserve">ISA-SRA-11 </w:t>
            </w:r>
            <w:r w:rsidR="00BC7FF3" w:rsidRPr="000A7974">
              <w:t>Conducting an SDP Phase 3 Analysis</w:t>
            </w:r>
          </w:p>
        </w:tc>
        <w:tc>
          <w:tcPr>
            <w:tcW w:w="459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5BDA0B4"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r>
      <w:tr w:rsidR="00D46197" w:rsidRPr="000A7974" w14:paraId="466FDD8D" w14:textId="77777777" w:rsidTr="427FE5F6">
        <w:trPr>
          <w:trHeight w:val="244"/>
          <w:jc w:val="center"/>
        </w:trPr>
        <w:tc>
          <w:tcPr>
            <w:tcW w:w="522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268553D8" w14:textId="77777777" w:rsidR="00D46197" w:rsidRPr="000A7974" w:rsidRDefault="00D46197" w:rsidP="0084366D">
            <w:pPr>
              <w:pStyle w:val="BodyText-table"/>
              <w:ind w:left="360" w:hanging="360"/>
            </w:pPr>
            <w:r w:rsidRPr="000A7974">
              <w:t xml:space="preserve">ISA-SRA-12 </w:t>
            </w:r>
            <w:r w:rsidR="00BC7FF3" w:rsidRPr="000A7974">
              <w:t>The Role of the SRA in Inspection Planning</w:t>
            </w:r>
          </w:p>
        </w:tc>
        <w:tc>
          <w:tcPr>
            <w:tcW w:w="459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3EE423C"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r>
      <w:tr w:rsidR="00D46197" w:rsidRPr="000A7974" w14:paraId="0BE27C07" w14:textId="77777777" w:rsidTr="427FE5F6">
        <w:trPr>
          <w:trHeight w:val="280"/>
          <w:jc w:val="center"/>
        </w:trPr>
        <w:tc>
          <w:tcPr>
            <w:tcW w:w="522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4C933753" w14:textId="77777777" w:rsidR="00D46197" w:rsidRPr="000A7974" w:rsidRDefault="00D46197" w:rsidP="0084366D">
            <w:pPr>
              <w:pStyle w:val="BodyText-table"/>
              <w:ind w:left="360" w:hanging="360"/>
            </w:pPr>
            <w:r w:rsidRPr="000A7974">
              <w:t xml:space="preserve">ISA-SRA-13 </w:t>
            </w:r>
            <w:r w:rsidR="00BC7FF3" w:rsidRPr="000A7974">
              <w:t>Large Early Release Frequency (LERF)</w:t>
            </w:r>
          </w:p>
        </w:tc>
        <w:tc>
          <w:tcPr>
            <w:tcW w:w="459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46BE4178"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r>
      <w:tr w:rsidR="002E12B2" w:rsidRPr="000A7974" w14:paraId="08224B09" w14:textId="77777777" w:rsidTr="427FE5F6">
        <w:trPr>
          <w:jc w:val="center"/>
        </w:trPr>
        <w:tc>
          <w:tcPr>
            <w:tcW w:w="9810" w:type="dxa"/>
            <w:gridSpan w:val="2"/>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0ABCCD72" w14:textId="38A2FBE9" w:rsidR="00D46197" w:rsidRPr="00AF0465" w:rsidRDefault="00D46197" w:rsidP="007F0AB2">
            <w:pPr>
              <w:pStyle w:val="BodyText-table"/>
              <w:spacing w:before="60"/>
              <w:rPr>
                <w:u w:val="single"/>
              </w:rPr>
            </w:pPr>
            <w:r w:rsidRPr="007F0AB2">
              <w:rPr>
                <w:u w:val="single"/>
              </w:rPr>
              <w:t>C. Rotational Assignment</w:t>
            </w:r>
          </w:p>
        </w:tc>
      </w:tr>
      <w:tr w:rsidR="00D46197" w:rsidRPr="000A7974" w14:paraId="539CDDCA" w14:textId="77777777" w:rsidTr="427FE5F6">
        <w:trPr>
          <w:jc w:val="center"/>
        </w:trPr>
        <w:tc>
          <w:tcPr>
            <w:tcW w:w="522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26A549B9" w14:textId="300BD368" w:rsidR="00D46197" w:rsidRPr="000A7974" w:rsidRDefault="427FE5F6" w:rsidP="0084366D">
            <w:pPr>
              <w:pStyle w:val="BodyText-table"/>
              <w:ind w:left="360" w:hanging="360"/>
            </w:pPr>
            <w:r>
              <w:t>ROT-SRA-1 Rotation to APOB</w:t>
            </w:r>
          </w:p>
        </w:tc>
        <w:tc>
          <w:tcPr>
            <w:tcW w:w="459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2E0A138D"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r>
      <w:tr w:rsidR="004E5499" w:rsidRPr="000A7974" w14:paraId="600C4A5A" w14:textId="77777777" w:rsidTr="427FE5F6">
        <w:trPr>
          <w:jc w:val="center"/>
        </w:trPr>
        <w:tc>
          <w:tcPr>
            <w:tcW w:w="522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43F578DB" w14:textId="77777777" w:rsidR="004E5499" w:rsidRPr="000A7974" w:rsidRDefault="00697877" w:rsidP="0084366D">
            <w:pPr>
              <w:pStyle w:val="BodyText-table"/>
              <w:ind w:left="360" w:hanging="360"/>
            </w:pPr>
            <w:r w:rsidRPr="00697877">
              <w:t>ROT-SRA-2 Rotation to Regional Office</w:t>
            </w:r>
          </w:p>
        </w:tc>
        <w:tc>
          <w:tcPr>
            <w:tcW w:w="459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3B2A47AB" w14:textId="77777777" w:rsidR="004E5499" w:rsidRPr="000A7974" w:rsidRDefault="004E5499"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r>
      <w:tr w:rsidR="002E12B2" w:rsidRPr="000A7974" w14:paraId="13B81827" w14:textId="77777777" w:rsidTr="427FE5F6">
        <w:trPr>
          <w:jc w:val="center"/>
        </w:trPr>
        <w:tc>
          <w:tcPr>
            <w:tcW w:w="9810" w:type="dxa"/>
            <w:gridSpan w:val="2"/>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528D59BA" w14:textId="5FA6E9AB" w:rsidR="00D46197" w:rsidRPr="00AF0465" w:rsidRDefault="00522C79" w:rsidP="007F0AB2">
            <w:pPr>
              <w:pStyle w:val="BodyText-table"/>
              <w:spacing w:before="60"/>
              <w:rPr>
                <w:u w:val="single"/>
              </w:rPr>
            </w:pPr>
            <w:r w:rsidRPr="007F0AB2">
              <w:rPr>
                <w:u w:val="single"/>
              </w:rPr>
              <w:t>D</w:t>
            </w:r>
            <w:r w:rsidR="00D46197" w:rsidRPr="007F0AB2">
              <w:rPr>
                <w:u w:val="single"/>
              </w:rPr>
              <w:t>. On-the-Job Training Activities</w:t>
            </w:r>
          </w:p>
        </w:tc>
      </w:tr>
      <w:tr w:rsidR="00D46197" w:rsidRPr="000A7974" w14:paraId="01A26DAB" w14:textId="77777777" w:rsidTr="427FE5F6">
        <w:trPr>
          <w:jc w:val="center"/>
        </w:trPr>
        <w:tc>
          <w:tcPr>
            <w:tcW w:w="522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18835302" w14:textId="77777777" w:rsidR="00D46197" w:rsidRPr="000A7974" w:rsidRDefault="00D46197" w:rsidP="0084366D">
            <w:pPr>
              <w:pStyle w:val="BodyText-table"/>
              <w:ind w:left="360" w:hanging="360"/>
            </w:pPr>
            <w:r w:rsidRPr="000A7974">
              <w:t>OJT-SRA-1 Performing an Independent Review of a Significance Determination Process/Enforcement Review Panel (SERP) Package</w:t>
            </w:r>
          </w:p>
        </w:tc>
        <w:tc>
          <w:tcPr>
            <w:tcW w:w="459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0114281B"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7D534602"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7EB1AF63"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r>
      <w:tr w:rsidR="00D46197" w:rsidRPr="000A7974" w14:paraId="23D30E5C" w14:textId="77777777" w:rsidTr="427FE5F6">
        <w:trPr>
          <w:jc w:val="center"/>
        </w:trPr>
        <w:tc>
          <w:tcPr>
            <w:tcW w:w="522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4F55E09C" w14:textId="77777777" w:rsidR="00D46197" w:rsidRPr="000A7974" w:rsidRDefault="00D46197" w:rsidP="0084366D">
            <w:pPr>
              <w:pStyle w:val="BodyText-table"/>
              <w:ind w:left="360" w:hanging="360"/>
            </w:pPr>
            <w:r w:rsidRPr="000A7974">
              <w:t>OJT-SRA-2 Perform a Phase 3 Significance Determination Process Evaluation</w:t>
            </w:r>
          </w:p>
        </w:tc>
        <w:tc>
          <w:tcPr>
            <w:tcW w:w="459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2C968FF3"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271D22F6"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r>
      <w:tr w:rsidR="00D46197" w:rsidRPr="000A7974" w14:paraId="08D495D2" w14:textId="77777777" w:rsidTr="427FE5F6">
        <w:trPr>
          <w:jc w:val="center"/>
        </w:trPr>
        <w:tc>
          <w:tcPr>
            <w:tcW w:w="522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72DAB4D6" w14:textId="77777777" w:rsidR="00D46197" w:rsidRPr="000A7974" w:rsidRDefault="00D46197" w:rsidP="0084366D">
            <w:pPr>
              <w:pStyle w:val="BodyText-table"/>
              <w:ind w:left="360" w:hanging="360"/>
            </w:pPr>
            <w:r w:rsidRPr="000A7974">
              <w:t xml:space="preserve">OJT-SRA-3 Management Directive 8.3, </w:t>
            </w:r>
            <w:r w:rsidR="00430CD6" w:rsidRPr="000A7974">
              <w:t>“</w:t>
            </w:r>
            <w:r w:rsidRPr="000A7974">
              <w:t>NRC Incident Investigation Program</w:t>
            </w:r>
            <w:r w:rsidR="00430CD6" w:rsidRPr="000A7974">
              <w:t>”</w:t>
            </w:r>
          </w:p>
        </w:tc>
        <w:tc>
          <w:tcPr>
            <w:tcW w:w="459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4B5878A4"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1C191202"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r>
      <w:tr w:rsidR="00D46197" w:rsidRPr="000A7974" w14:paraId="665D1E0B" w14:textId="77777777" w:rsidTr="427FE5F6">
        <w:trPr>
          <w:jc w:val="center"/>
        </w:trPr>
        <w:tc>
          <w:tcPr>
            <w:tcW w:w="522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5E844A84" w14:textId="77777777" w:rsidR="00D46197" w:rsidRPr="000A7974" w:rsidRDefault="00D46197" w:rsidP="0084366D">
            <w:pPr>
              <w:pStyle w:val="BodyText-table"/>
              <w:ind w:left="360" w:hanging="360"/>
            </w:pPr>
            <w:r w:rsidRPr="000A7974">
              <w:t>OJT-SRA-4 Performing a NOED Risk Review</w:t>
            </w:r>
          </w:p>
        </w:tc>
        <w:tc>
          <w:tcPr>
            <w:tcW w:w="459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142B90C2" w14:textId="77777777" w:rsidR="00D46197" w:rsidRPr="000A7974" w:rsidRDefault="00D4619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r>
    </w:tbl>
    <w:p w14:paraId="1D567559" w14:textId="77777777" w:rsidR="00A5453D" w:rsidRDefault="00A5453D" w:rsidP="00AE1405">
      <w:pPr>
        <w:pStyle w:val="BodyText"/>
      </w:pPr>
    </w:p>
    <w:p w14:paraId="18E099A5" w14:textId="77777777" w:rsidR="00D46197" w:rsidRPr="00522C79" w:rsidRDefault="00D46197" w:rsidP="00AE1405">
      <w:pPr>
        <w:pStyle w:val="BodyText"/>
      </w:pPr>
      <w:r w:rsidRPr="00522C79">
        <w:t>Supervisor</w:t>
      </w:r>
      <w:r w:rsidR="00412D2C">
        <w:t>’</w:t>
      </w:r>
      <w:r w:rsidRPr="00522C79">
        <w:t>s Recommendation:</w:t>
      </w:r>
      <w:r w:rsidRPr="00522C79">
        <w:tab/>
        <w:t>Signature / Date</w:t>
      </w:r>
      <w:r w:rsidR="00B178FA">
        <w:t>:</w:t>
      </w:r>
      <w:r w:rsidRPr="00522C79">
        <w:t>_____________________________</w:t>
      </w:r>
    </w:p>
    <w:p w14:paraId="0A8342C2" w14:textId="77777777" w:rsidR="00D46197" w:rsidRPr="00522C79" w:rsidRDefault="00D46197" w:rsidP="00AE1405">
      <w:pPr>
        <w:pStyle w:val="BodyText"/>
      </w:pPr>
      <w:r w:rsidRPr="00522C79">
        <w:t>Division Director</w:t>
      </w:r>
      <w:r w:rsidR="00412D2C">
        <w:t>’</w:t>
      </w:r>
      <w:r w:rsidRPr="00522C79">
        <w:t>s Approval:</w:t>
      </w:r>
      <w:r w:rsidR="00F73D1D">
        <w:tab/>
      </w:r>
      <w:r w:rsidRPr="00522C79">
        <w:tab/>
        <w:t>Signature / Date</w:t>
      </w:r>
      <w:r w:rsidR="00B178FA">
        <w:t>:</w:t>
      </w:r>
      <w:r w:rsidRPr="00522C79">
        <w:t>_____________________________</w:t>
      </w:r>
    </w:p>
    <w:p w14:paraId="203CA402" w14:textId="77777777" w:rsidR="00D46197" w:rsidRDefault="00D46197" w:rsidP="002B5716">
      <w:pPr>
        <w:pStyle w:val="BodyText"/>
      </w:pPr>
    </w:p>
    <w:p w14:paraId="516CB53F" w14:textId="77777777" w:rsidR="00D46197" w:rsidRDefault="00D46197" w:rsidP="001F3C5C">
      <w:pPr>
        <w:pStyle w:val="BodyText"/>
        <w:sectPr w:rsidR="00D46197" w:rsidSect="00CD369D">
          <w:headerReference w:type="default" r:id="rId20"/>
          <w:pgSz w:w="12240" w:h="15840" w:code="1"/>
          <w:pgMar w:top="1440" w:right="1440" w:bottom="1440" w:left="1440" w:header="720" w:footer="720" w:gutter="0"/>
          <w:cols w:space="720"/>
          <w:noEndnote/>
          <w:docGrid w:linePitch="326"/>
        </w:sectPr>
      </w:pPr>
    </w:p>
    <w:p w14:paraId="7B97B77B" w14:textId="157E1CED" w:rsidR="00FC3F84" w:rsidRPr="00522C79" w:rsidRDefault="002B045C" w:rsidP="00EB3420">
      <w:pPr>
        <w:pStyle w:val="attachmenttitle"/>
      </w:pPr>
      <w:bookmarkStart w:id="146" w:name="_Toc130999090"/>
      <w:r>
        <w:lastRenderedPageBreak/>
        <w:t xml:space="preserve">Attachment 1: </w:t>
      </w:r>
      <w:r w:rsidR="00D46197" w:rsidRPr="00522C79">
        <w:t>Revision History</w:t>
      </w:r>
      <w:r w:rsidR="00007684" w:rsidRPr="00522C79">
        <w:t xml:space="preserve"> for IMC 1245 App C9</w:t>
      </w:r>
      <w:bookmarkEnd w:id="146"/>
    </w:p>
    <w:tbl>
      <w:tblPr>
        <w:tblStyle w:val="IM"/>
        <w:tblW w:w="12960" w:type="dxa"/>
        <w:tblLayout w:type="fixed"/>
        <w:tblLook w:val="0000" w:firstRow="0" w:lastRow="0" w:firstColumn="0" w:lastColumn="0" w:noHBand="0" w:noVBand="0"/>
      </w:tblPr>
      <w:tblGrid>
        <w:gridCol w:w="1396"/>
        <w:gridCol w:w="1703"/>
        <w:gridCol w:w="5737"/>
        <w:gridCol w:w="1972"/>
        <w:gridCol w:w="2152"/>
      </w:tblGrid>
      <w:tr w:rsidR="00A54CE1" w:rsidRPr="00522C79" w14:paraId="00428408" w14:textId="77777777" w:rsidTr="00273F07">
        <w:tc>
          <w:tcPr>
            <w:tcW w:w="1401" w:type="dxa"/>
          </w:tcPr>
          <w:p w14:paraId="0666EA0A" w14:textId="77777777" w:rsidR="00A54CE1" w:rsidRPr="00522C79" w:rsidRDefault="00A54CE1" w:rsidP="00505BAF">
            <w:pPr>
              <w:pStyle w:val="Default"/>
              <w:rPr>
                <w:color w:val="auto"/>
                <w:sz w:val="22"/>
                <w:szCs w:val="22"/>
              </w:rPr>
            </w:pPr>
            <w:r w:rsidRPr="00522C79">
              <w:rPr>
                <w:color w:val="auto"/>
                <w:sz w:val="22"/>
                <w:szCs w:val="22"/>
              </w:rPr>
              <w:t xml:space="preserve">Commitment Tracking Number </w:t>
            </w:r>
          </w:p>
        </w:tc>
        <w:tc>
          <w:tcPr>
            <w:tcW w:w="1710" w:type="dxa"/>
          </w:tcPr>
          <w:p w14:paraId="352D3AF4" w14:textId="2A989C20" w:rsidR="00A54CE1" w:rsidRPr="00522C79" w:rsidRDefault="00A54CE1" w:rsidP="00505BAF">
            <w:pPr>
              <w:pStyle w:val="Default"/>
              <w:rPr>
                <w:color w:val="auto"/>
                <w:sz w:val="22"/>
                <w:szCs w:val="22"/>
              </w:rPr>
            </w:pPr>
            <w:r w:rsidRPr="00522C79">
              <w:rPr>
                <w:color w:val="auto"/>
                <w:sz w:val="22"/>
                <w:szCs w:val="22"/>
              </w:rPr>
              <w:t>Accession Number</w:t>
            </w:r>
          </w:p>
          <w:p w14:paraId="233B7AC2" w14:textId="3BAA330B" w:rsidR="00A54CE1" w:rsidRPr="00522C79" w:rsidRDefault="00A54CE1" w:rsidP="00505BAF">
            <w:pPr>
              <w:pStyle w:val="Default"/>
              <w:rPr>
                <w:color w:val="auto"/>
                <w:sz w:val="22"/>
                <w:szCs w:val="22"/>
              </w:rPr>
            </w:pPr>
            <w:r w:rsidRPr="00522C79">
              <w:rPr>
                <w:color w:val="auto"/>
                <w:sz w:val="22"/>
                <w:szCs w:val="22"/>
              </w:rPr>
              <w:t>Issue Date</w:t>
            </w:r>
          </w:p>
          <w:p w14:paraId="3BE12F55" w14:textId="77777777" w:rsidR="00A54CE1" w:rsidRPr="00522C79" w:rsidRDefault="00A54CE1" w:rsidP="00505BAF">
            <w:pPr>
              <w:pStyle w:val="Default"/>
              <w:rPr>
                <w:color w:val="auto"/>
                <w:sz w:val="22"/>
                <w:szCs w:val="22"/>
              </w:rPr>
            </w:pPr>
            <w:r w:rsidRPr="00522C79">
              <w:rPr>
                <w:color w:val="auto"/>
                <w:sz w:val="22"/>
                <w:szCs w:val="22"/>
              </w:rPr>
              <w:t xml:space="preserve">Change Notice </w:t>
            </w:r>
          </w:p>
        </w:tc>
        <w:tc>
          <w:tcPr>
            <w:tcW w:w="5760" w:type="dxa"/>
          </w:tcPr>
          <w:p w14:paraId="48E194F6" w14:textId="77777777" w:rsidR="00A54CE1" w:rsidRPr="00522C79" w:rsidRDefault="00A54CE1" w:rsidP="00515EE5">
            <w:pPr>
              <w:pStyle w:val="BodyText-table"/>
            </w:pPr>
            <w:r w:rsidRPr="00522C79">
              <w:t>Description of Change</w:t>
            </w:r>
          </w:p>
        </w:tc>
        <w:tc>
          <w:tcPr>
            <w:tcW w:w="1980" w:type="dxa"/>
          </w:tcPr>
          <w:p w14:paraId="111C8D58" w14:textId="77777777" w:rsidR="00A54CE1" w:rsidRPr="00522C79" w:rsidRDefault="00A54CE1" w:rsidP="00505BAF">
            <w:pPr>
              <w:pStyle w:val="Default"/>
              <w:rPr>
                <w:color w:val="auto"/>
                <w:sz w:val="22"/>
                <w:szCs w:val="22"/>
              </w:rPr>
            </w:pPr>
            <w:r w:rsidRPr="00522C79">
              <w:rPr>
                <w:color w:val="auto"/>
                <w:sz w:val="22"/>
                <w:szCs w:val="22"/>
              </w:rPr>
              <w:t xml:space="preserve">Description of Training Required and Completion Date </w:t>
            </w:r>
          </w:p>
        </w:tc>
        <w:tc>
          <w:tcPr>
            <w:tcW w:w="2160" w:type="dxa"/>
          </w:tcPr>
          <w:p w14:paraId="0F6712A2" w14:textId="784B83AD" w:rsidR="00A54CE1" w:rsidRPr="00522C79" w:rsidRDefault="00A54CE1" w:rsidP="00505BAF">
            <w:pPr>
              <w:pStyle w:val="Default"/>
              <w:rPr>
                <w:color w:val="auto"/>
                <w:sz w:val="22"/>
                <w:szCs w:val="22"/>
              </w:rPr>
            </w:pPr>
            <w:r w:rsidRPr="00522C79">
              <w:rPr>
                <w:color w:val="auto"/>
                <w:sz w:val="22"/>
                <w:szCs w:val="22"/>
              </w:rPr>
              <w:t xml:space="preserve">Comment </w:t>
            </w:r>
            <w:r w:rsidR="002F35B1">
              <w:rPr>
                <w:color w:val="auto"/>
                <w:sz w:val="22"/>
                <w:szCs w:val="22"/>
              </w:rPr>
              <w:t xml:space="preserve">Resolution </w:t>
            </w:r>
            <w:r w:rsidRPr="00522C79">
              <w:rPr>
                <w:color w:val="auto"/>
                <w:sz w:val="22"/>
                <w:szCs w:val="22"/>
              </w:rPr>
              <w:t xml:space="preserve">and </w:t>
            </w:r>
            <w:r w:rsidR="002F35B1">
              <w:rPr>
                <w:color w:val="auto"/>
                <w:sz w:val="22"/>
                <w:szCs w:val="22"/>
              </w:rPr>
              <w:t xml:space="preserve">Closed </w:t>
            </w:r>
            <w:r w:rsidRPr="00522C79">
              <w:rPr>
                <w:color w:val="auto"/>
                <w:sz w:val="22"/>
                <w:szCs w:val="22"/>
              </w:rPr>
              <w:t xml:space="preserve">Feedback </w:t>
            </w:r>
            <w:r w:rsidR="002F35B1">
              <w:rPr>
                <w:color w:val="auto"/>
                <w:sz w:val="22"/>
                <w:szCs w:val="22"/>
              </w:rPr>
              <w:t xml:space="preserve">Form </w:t>
            </w:r>
            <w:r w:rsidRPr="00522C79">
              <w:rPr>
                <w:color w:val="auto"/>
                <w:sz w:val="22"/>
                <w:szCs w:val="22"/>
              </w:rPr>
              <w:t xml:space="preserve">Accession Number </w:t>
            </w:r>
            <w:r w:rsidR="00D35E14" w:rsidRPr="00D35E14">
              <w:rPr>
                <w:color w:val="auto"/>
                <w:sz w:val="22"/>
                <w:szCs w:val="22"/>
              </w:rPr>
              <w:t>(Pre-Decisional, Non-Public</w:t>
            </w:r>
            <w:r w:rsidR="00DB71C7">
              <w:rPr>
                <w:color w:val="auto"/>
                <w:sz w:val="22"/>
                <w:szCs w:val="22"/>
              </w:rPr>
              <w:t xml:space="preserve"> Information</w:t>
            </w:r>
            <w:r w:rsidR="00D35E14" w:rsidRPr="00D35E14">
              <w:rPr>
                <w:color w:val="auto"/>
                <w:sz w:val="22"/>
                <w:szCs w:val="22"/>
              </w:rPr>
              <w:t>)</w:t>
            </w:r>
          </w:p>
        </w:tc>
      </w:tr>
      <w:tr w:rsidR="00A54CE1" w:rsidRPr="00522C79" w14:paraId="2FC8A5A9" w14:textId="77777777" w:rsidTr="00273F07">
        <w:trPr>
          <w:tblHeader w:val="0"/>
        </w:trPr>
        <w:tc>
          <w:tcPr>
            <w:tcW w:w="1401" w:type="dxa"/>
          </w:tcPr>
          <w:p w14:paraId="12CFDCB5" w14:textId="77777777" w:rsidR="00A54CE1" w:rsidRPr="00522C79" w:rsidRDefault="00A54CE1"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522C79">
              <w:t>N/A</w:t>
            </w:r>
          </w:p>
        </w:tc>
        <w:tc>
          <w:tcPr>
            <w:tcW w:w="1710" w:type="dxa"/>
          </w:tcPr>
          <w:p w14:paraId="1DFB8F1D" w14:textId="5D009B90" w:rsidR="00AF0465" w:rsidRDefault="00AF0465"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ML062400503</w:t>
            </w:r>
          </w:p>
          <w:p w14:paraId="4B52CF44" w14:textId="0745DB52" w:rsidR="00A54CE1" w:rsidRPr="00522C79" w:rsidRDefault="00A54CE1"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522C79">
              <w:t>10/31/06</w:t>
            </w:r>
          </w:p>
          <w:p w14:paraId="42E63ECC" w14:textId="77777777" w:rsidR="00A54CE1" w:rsidRPr="00522C79" w:rsidRDefault="00A54CE1"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522C79">
              <w:t>CN 06-032</w:t>
            </w:r>
          </w:p>
        </w:tc>
        <w:tc>
          <w:tcPr>
            <w:tcW w:w="5760" w:type="dxa"/>
          </w:tcPr>
          <w:p w14:paraId="1603F506" w14:textId="215F1EAA" w:rsidR="00A54CE1" w:rsidRPr="00522C79" w:rsidRDefault="00AF0465"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 xml:space="preserve">Issued as IMC 1245 Appendix D-1. </w:t>
            </w:r>
            <w:r w:rsidR="00A54CE1" w:rsidRPr="00522C79">
              <w:t xml:space="preserve">To add the Advanced Risk Assessment Topics course as refresher training, update organizational titles, updated reference lists, and incorporate minor editorial changes. Completed </w:t>
            </w:r>
            <w:r w:rsidR="004022F1" w:rsidRPr="00522C79">
              <w:t>4-year</w:t>
            </w:r>
            <w:r w:rsidR="00A54CE1" w:rsidRPr="00522C79">
              <w:t xml:space="preserve"> historical CN search</w:t>
            </w:r>
          </w:p>
        </w:tc>
        <w:tc>
          <w:tcPr>
            <w:tcW w:w="1980" w:type="dxa"/>
          </w:tcPr>
          <w:p w14:paraId="30DBA3A6" w14:textId="77777777" w:rsidR="00A54CE1" w:rsidRPr="00522C79" w:rsidRDefault="00FD62F0"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N/A</w:t>
            </w:r>
          </w:p>
        </w:tc>
        <w:tc>
          <w:tcPr>
            <w:tcW w:w="2160" w:type="dxa"/>
          </w:tcPr>
          <w:p w14:paraId="7521E12E" w14:textId="77777777" w:rsidR="00A54CE1" w:rsidRPr="00522C79" w:rsidRDefault="00A54CE1"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522C79">
              <w:t>N/A</w:t>
            </w:r>
          </w:p>
        </w:tc>
      </w:tr>
      <w:tr w:rsidR="00A54CE1" w:rsidRPr="00522C79" w14:paraId="2FD593D6" w14:textId="77777777" w:rsidTr="00273F07">
        <w:trPr>
          <w:trHeight w:hRule="exact" w:val="1835"/>
          <w:tblHeader w:val="0"/>
        </w:trPr>
        <w:tc>
          <w:tcPr>
            <w:tcW w:w="1401" w:type="dxa"/>
          </w:tcPr>
          <w:p w14:paraId="3F88194A" w14:textId="763E4EEA" w:rsidR="00A54CE1" w:rsidRPr="00522C79" w:rsidRDefault="00A54CE1" w:rsidP="00505BAF">
            <w:pPr>
              <w:widowControl/>
              <w:tabs>
                <w:tab w:val="center" w:pos="6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522C79">
              <w:t>N/A</w:t>
            </w:r>
          </w:p>
        </w:tc>
        <w:tc>
          <w:tcPr>
            <w:tcW w:w="1710" w:type="dxa"/>
          </w:tcPr>
          <w:p w14:paraId="70139A1B" w14:textId="6D81708E" w:rsidR="00AF0465" w:rsidRDefault="00AF0465"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ML080730038</w:t>
            </w:r>
          </w:p>
          <w:p w14:paraId="633EFE01" w14:textId="56AE1976" w:rsidR="00BD4774" w:rsidRDefault="00A54CE1"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522C79">
              <w:t>07/08/09</w:t>
            </w:r>
          </w:p>
          <w:p w14:paraId="02A34934" w14:textId="77777777" w:rsidR="00A54CE1" w:rsidRPr="00522C79" w:rsidRDefault="00A54CE1"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522C79">
              <w:t>CN 09-017</w:t>
            </w:r>
          </w:p>
          <w:p w14:paraId="4D3C0564" w14:textId="77777777" w:rsidR="00A54CE1" w:rsidRPr="00522C79" w:rsidRDefault="00A54CE1"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c>
          <w:tcPr>
            <w:tcW w:w="5760" w:type="dxa"/>
          </w:tcPr>
          <w:p w14:paraId="12A79B55" w14:textId="71CFD275" w:rsidR="00412D2C" w:rsidRPr="00522C79" w:rsidRDefault="00A54CE1"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522C79">
              <w:t>To move the SRA training journal to Appendix C where qualification programs should reside. This revision updates references, tasks, and evaluation criteria; and clarifies expectations for the qualification board (in response to feedback form 1245-1050). Also, updates ISA-SRA-A, deletes ISA-SRA-11, and adds two new ISAs, Inspection Planning and LERF.</w:t>
            </w:r>
          </w:p>
        </w:tc>
        <w:tc>
          <w:tcPr>
            <w:tcW w:w="1980" w:type="dxa"/>
          </w:tcPr>
          <w:p w14:paraId="42FED9BB" w14:textId="77777777" w:rsidR="00A54CE1" w:rsidRPr="00522C79" w:rsidRDefault="00A54CE1"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522C79">
              <w:t>N/A</w:t>
            </w:r>
          </w:p>
        </w:tc>
        <w:tc>
          <w:tcPr>
            <w:tcW w:w="2160" w:type="dxa"/>
          </w:tcPr>
          <w:p w14:paraId="45F3AA35" w14:textId="77777777" w:rsidR="00A54CE1" w:rsidRPr="00522C79" w:rsidRDefault="00A54CE1"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522C79">
              <w:t>ML091590710</w:t>
            </w:r>
          </w:p>
        </w:tc>
      </w:tr>
      <w:tr w:rsidR="00A54CE1" w:rsidRPr="00522C79" w14:paraId="18BEC63A" w14:textId="77777777" w:rsidTr="00273F07">
        <w:trPr>
          <w:trHeight w:val="1315"/>
          <w:tblHeader w:val="0"/>
        </w:trPr>
        <w:tc>
          <w:tcPr>
            <w:tcW w:w="1401" w:type="dxa"/>
          </w:tcPr>
          <w:p w14:paraId="2F9557C1" w14:textId="1478B82D" w:rsidR="00A54CE1" w:rsidRPr="00522C79" w:rsidRDefault="00A54CE1" w:rsidP="00505BAF">
            <w:pPr>
              <w:widowControl/>
              <w:tabs>
                <w:tab w:val="center" w:pos="6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522C79">
              <w:t>N/A</w:t>
            </w:r>
          </w:p>
        </w:tc>
        <w:tc>
          <w:tcPr>
            <w:tcW w:w="1710" w:type="dxa"/>
          </w:tcPr>
          <w:p w14:paraId="0F5446E1" w14:textId="77777777" w:rsidR="00BD4774" w:rsidRDefault="00EA4330"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ML</w:t>
            </w:r>
            <w:r w:rsidR="00BD4774">
              <w:t>12251A062</w:t>
            </w:r>
          </w:p>
          <w:p w14:paraId="2F2FEF52" w14:textId="77777777" w:rsidR="00EA4330" w:rsidRDefault="00BB11F1"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12/19/</w:t>
            </w:r>
            <w:r w:rsidR="00A54CE1" w:rsidRPr="00522C79">
              <w:t>12</w:t>
            </w:r>
          </w:p>
          <w:p w14:paraId="5CFCDE80" w14:textId="77777777" w:rsidR="00A54CE1" w:rsidRPr="00522C79" w:rsidRDefault="00A54CE1"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522C79">
              <w:t>CN 12-</w:t>
            </w:r>
            <w:r w:rsidR="00BB11F1">
              <w:t>029</w:t>
            </w:r>
          </w:p>
          <w:p w14:paraId="6BF0B9CD" w14:textId="77777777" w:rsidR="00A54CE1" w:rsidRPr="00522C79" w:rsidRDefault="00A54CE1"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c>
          <w:tcPr>
            <w:tcW w:w="5760" w:type="dxa"/>
          </w:tcPr>
          <w:p w14:paraId="0D14DD7E" w14:textId="77777777" w:rsidR="00A54CE1" w:rsidRPr="00522C79" w:rsidRDefault="00A54CE1" w:rsidP="00505BAF">
            <w:r w:rsidRPr="00522C79">
              <w:t xml:space="preserve">This revision updates required training courses and references, and updates guidance associated with the SDP to reflect recent changes to IMC 0609. Specifically, references to the At-Power SDP (0609, Appendix A) </w:t>
            </w:r>
            <w:proofErr w:type="gramStart"/>
            <w:r w:rsidRPr="00522C79">
              <w:t>Phase</w:t>
            </w:r>
            <w:proofErr w:type="gramEnd"/>
            <w:r w:rsidRPr="00522C79">
              <w:t xml:space="preserve"> 1, 2, and 3 were replaced.</w:t>
            </w:r>
          </w:p>
        </w:tc>
        <w:tc>
          <w:tcPr>
            <w:tcW w:w="1980" w:type="dxa"/>
          </w:tcPr>
          <w:p w14:paraId="7481F387" w14:textId="77777777" w:rsidR="00A54CE1" w:rsidRPr="00522C79" w:rsidRDefault="00A54CE1"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522C79">
              <w:t>N/A</w:t>
            </w:r>
          </w:p>
        </w:tc>
        <w:tc>
          <w:tcPr>
            <w:tcW w:w="2160" w:type="dxa"/>
          </w:tcPr>
          <w:p w14:paraId="38686A32" w14:textId="77777777" w:rsidR="00A54CE1" w:rsidRPr="00522C79" w:rsidRDefault="000E30E2"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N/A</w:t>
            </w:r>
          </w:p>
        </w:tc>
      </w:tr>
      <w:tr w:rsidR="00412D2C" w:rsidRPr="00522C79" w14:paraId="05D27CBE" w14:textId="77777777" w:rsidTr="00273F07">
        <w:trPr>
          <w:trHeight w:val="964"/>
          <w:tblHeader w:val="0"/>
        </w:trPr>
        <w:tc>
          <w:tcPr>
            <w:tcW w:w="1401" w:type="dxa"/>
          </w:tcPr>
          <w:p w14:paraId="69C74C2D" w14:textId="77777777" w:rsidR="00412D2C" w:rsidRPr="00522C79" w:rsidRDefault="00412D2C" w:rsidP="00505BAF">
            <w:pPr>
              <w:widowControl/>
              <w:tabs>
                <w:tab w:val="center" w:pos="6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N/A</w:t>
            </w:r>
          </w:p>
        </w:tc>
        <w:tc>
          <w:tcPr>
            <w:tcW w:w="1710" w:type="dxa"/>
          </w:tcPr>
          <w:p w14:paraId="1DC24187" w14:textId="77777777" w:rsidR="00412D2C" w:rsidRDefault="00A850D0"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ML15177A322</w:t>
            </w:r>
          </w:p>
          <w:p w14:paraId="40589017" w14:textId="77777777" w:rsidR="00A5120B" w:rsidRDefault="00A5120B"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11/24/15</w:t>
            </w:r>
          </w:p>
          <w:p w14:paraId="209C971A" w14:textId="77777777" w:rsidR="00A5120B" w:rsidRDefault="00A5120B"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CN 15-026</w:t>
            </w:r>
          </w:p>
        </w:tc>
        <w:tc>
          <w:tcPr>
            <w:tcW w:w="5760" w:type="dxa"/>
          </w:tcPr>
          <w:p w14:paraId="325D84A2" w14:textId="542414FC" w:rsidR="00412D2C" w:rsidRPr="00522C79" w:rsidRDefault="427FE5F6" w:rsidP="00505BAF">
            <w:r>
              <w:t>This revision moves two courses (P-301 and P-502) to post qualification, adds guidance to interact with Research based on the needs of the qualifying employee during the rotation to headquarters, expands a task in OJT-1 to learn all aspects of SERP, updates the APOB acronym and IMC format.</w:t>
            </w:r>
          </w:p>
        </w:tc>
        <w:tc>
          <w:tcPr>
            <w:tcW w:w="1980" w:type="dxa"/>
          </w:tcPr>
          <w:p w14:paraId="48B5F991" w14:textId="77777777" w:rsidR="00412D2C" w:rsidRPr="00522C79" w:rsidRDefault="00412D2C"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N/A</w:t>
            </w:r>
          </w:p>
        </w:tc>
        <w:tc>
          <w:tcPr>
            <w:tcW w:w="2160" w:type="dxa"/>
          </w:tcPr>
          <w:p w14:paraId="08340ACB" w14:textId="77777777" w:rsidR="009A53F9" w:rsidRDefault="00A850D0"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ML15195A185</w:t>
            </w:r>
          </w:p>
          <w:p w14:paraId="4F8EBC6D" w14:textId="77777777" w:rsidR="00412D2C" w:rsidRDefault="00412D2C"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Closed FF:</w:t>
            </w:r>
          </w:p>
          <w:p w14:paraId="31DF81A8" w14:textId="77777777" w:rsidR="00412D2C" w:rsidRDefault="00412D2C"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1245C9-2028</w:t>
            </w:r>
          </w:p>
          <w:p w14:paraId="667DDEA0" w14:textId="77777777" w:rsidR="00A5120B" w:rsidRDefault="00A5120B"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ML15020A542</w:t>
            </w:r>
          </w:p>
        </w:tc>
      </w:tr>
      <w:tr w:rsidR="008B0D47" w:rsidRPr="00522C79" w14:paraId="18FBA5B2" w14:textId="77777777" w:rsidTr="00273F07">
        <w:trPr>
          <w:trHeight w:val="964"/>
          <w:tblHeader w:val="0"/>
        </w:trPr>
        <w:tc>
          <w:tcPr>
            <w:tcW w:w="1401" w:type="dxa"/>
          </w:tcPr>
          <w:p w14:paraId="7708259D" w14:textId="77777777" w:rsidR="008B0D47" w:rsidRDefault="008B0D47" w:rsidP="00505BAF">
            <w:pPr>
              <w:widowControl/>
              <w:tabs>
                <w:tab w:val="center" w:pos="6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lastRenderedPageBreak/>
              <w:t>N/A</w:t>
            </w:r>
          </w:p>
        </w:tc>
        <w:tc>
          <w:tcPr>
            <w:tcW w:w="1710" w:type="dxa"/>
          </w:tcPr>
          <w:p w14:paraId="0E97F8C4" w14:textId="77777777" w:rsidR="008B0D47" w:rsidRDefault="002F35B1"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ML18047A200</w:t>
            </w:r>
          </w:p>
          <w:p w14:paraId="772F2D13" w14:textId="77777777" w:rsidR="002F35B1" w:rsidRDefault="00FD62F0"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07/30/18</w:t>
            </w:r>
          </w:p>
          <w:p w14:paraId="67E122BE" w14:textId="77777777" w:rsidR="002F35B1" w:rsidRDefault="002F35B1"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CN 18-</w:t>
            </w:r>
            <w:r w:rsidR="00FD62F0">
              <w:t>023</w:t>
            </w:r>
          </w:p>
        </w:tc>
        <w:tc>
          <w:tcPr>
            <w:tcW w:w="5760" w:type="dxa"/>
          </w:tcPr>
          <w:p w14:paraId="42FEC224" w14:textId="77777777" w:rsidR="008B0D47" w:rsidRPr="000A7974" w:rsidRDefault="008B0D47" w:rsidP="00505BAF">
            <w:r>
              <w:t>This revision updates the title of IMC 0612 from “Power Reactor Inspection Reports” to “Issue Screening”.</w:t>
            </w:r>
          </w:p>
        </w:tc>
        <w:tc>
          <w:tcPr>
            <w:tcW w:w="1980" w:type="dxa"/>
          </w:tcPr>
          <w:p w14:paraId="426AC73B" w14:textId="77777777" w:rsidR="008B0D47" w:rsidRDefault="008B0D4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N/A</w:t>
            </w:r>
          </w:p>
        </w:tc>
        <w:tc>
          <w:tcPr>
            <w:tcW w:w="2160" w:type="dxa"/>
          </w:tcPr>
          <w:p w14:paraId="1569E858" w14:textId="77777777" w:rsidR="00C749AC" w:rsidRDefault="00C749AC"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C749AC">
              <w:t>ML18065A658</w:t>
            </w:r>
          </w:p>
          <w:p w14:paraId="1B033D81" w14:textId="77777777" w:rsidR="008B0D47" w:rsidRDefault="008B0D4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Closed FF:</w:t>
            </w:r>
          </w:p>
          <w:p w14:paraId="665B46EB" w14:textId="77777777" w:rsidR="008B0D47" w:rsidRDefault="008B0D47"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1245C9-2267</w:t>
            </w:r>
          </w:p>
          <w:p w14:paraId="56BC8308" w14:textId="77777777" w:rsidR="00FD62F0" w:rsidRDefault="00FD62F0"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FD62F0">
              <w:t>ML18134A022</w:t>
            </w:r>
          </w:p>
        </w:tc>
      </w:tr>
      <w:tr w:rsidR="004022F1" w:rsidRPr="00522C79" w14:paraId="5657157C" w14:textId="77777777" w:rsidTr="00273F07">
        <w:trPr>
          <w:trHeight w:val="964"/>
          <w:tblHeader w:val="0"/>
        </w:trPr>
        <w:tc>
          <w:tcPr>
            <w:tcW w:w="1401" w:type="dxa"/>
          </w:tcPr>
          <w:p w14:paraId="0CB582FE" w14:textId="77777777" w:rsidR="004022F1" w:rsidRDefault="004022F1" w:rsidP="00505BAF">
            <w:pPr>
              <w:widowControl/>
              <w:tabs>
                <w:tab w:val="center" w:pos="6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c>
          <w:tcPr>
            <w:tcW w:w="1710" w:type="dxa"/>
          </w:tcPr>
          <w:p w14:paraId="671FA720" w14:textId="77777777" w:rsidR="004022F1" w:rsidRDefault="004022F1" w:rsidP="004022F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D926B9">
              <w:t>ML20094K299</w:t>
            </w:r>
          </w:p>
          <w:p w14:paraId="445B5BB4" w14:textId="77777777" w:rsidR="004022F1" w:rsidRDefault="004022F1" w:rsidP="004022F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06/26/20</w:t>
            </w:r>
          </w:p>
          <w:p w14:paraId="2A6F1009" w14:textId="7FD9E380" w:rsidR="004022F1" w:rsidRDefault="004022F1" w:rsidP="004022F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CN 20-026</w:t>
            </w:r>
          </w:p>
        </w:tc>
        <w:tc>
          <w:tcPr>
            <w:tcW w:w="5760" w:type="dxa"/>
          </w:tcPr>
          <w:p w14:paraId="01C6E0DF" w14:textId="4CC9C598" w:rsidR="004022F1" w:rsidRDefault="004022F1" w:rsidP="00505BAF">
            <w:r>
              <w:t>This revision updated references to SharePoint sites and the names of several office titles that were renamed as part of the NRR reorganization. Several format items were corrected.</w:t>
            </w:r>
          </w:p>
        </w:tc>
        <w:tc>
          <w:tcPr>
            <w:tcW w:w="1980" w:type="dxa"/>
          </w:tcPr>
          <w:p w14:paraId="45AD75F2" w14:textId="4E4E73C3" w:rsidR="004022F1" w:rsidRDefault="004022F1"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N/A</w:t>
            </w:r>
          </w:p>
        </w:tc>
        <w:tc>
          <w:tcPr>
            <w:tcW w:w="2160" w:type="dxa"/>
          </w:tcPr>
          <w:p w14:paraId="2A92A1D4" w14:textId="599FE686" w:rsidR="004022F1" w:rsidRPr="00C749AC" w:rsidRDefault="004022F1"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D926B9">
              <w:t>ML20094K297</w:t>
            </w:r>
          </w:p>
        </w:tc>
      </w:tr>
      <w:tr w:rsidR="004022F1" w:rsidRPr="00522C79" w14:paraId="378FE3E0" w14:textId="77777777" w:rsidTr="00273F07">
        <w:trPr>
          <w:trHeight w:val="964"/>
          <w:tblHeader w:val="0"/>
        </w:trPr>
        <w:tc>
          <w:tcPr>
            <w:tcW w:w="1401" w:type="dxa"/>
          </w:tcPr>
          <w:p w14:paraId="14AC754E" w14:textId="77777777" w:rsidR="004022F1" w:rsidRDefault="004022F1" w:rsidP="00505BAF">
            <w:pPr>
              <w:widowControl/>
              <w:tabs>
                <w:tab w:val="center" w:pos="6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c>
          <w:tcPr>
            <w:tcW w:w="1710" w:type="dxa"/>
          </w:tcPr>
          <w:p w14:paraId="42D589CB" w14:textId="16BF5CCC" w:rsidR="004022F1" w:rsidRDefault="004022F1" w:rsidP="004022F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ML</w:t>
            </w:r>
            <w:r w:rsidR="00E536C1">
              <w:t>23074A170</w:t>
            </w:r>
          </w:p>
          <w:p w14:paraId="31FABEEB" w14:textId="65C3A6AB" w:rsidR="004022F1" w:rsidRDefault="00381F6E" w:rsidP="004022F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06/14/23</w:t>
            </w:r>
          </w:p>
          <w:p w14:paraId="371CDDA6" w14:textId="4713EBB9" w:rsidR="004022F1" w:rsidRPr="00D926B9" w:rsidRDefault="004022F1" w:rsidP="004022F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CN</w:t>
            </w:r>
            <w:r w:rsidR="00381F6E">
              <w:t xml:space="preserve"> 23-016</w:t>
            </w:r>
          </w:p>
        </w:tc>
        <w:tc>
          <w:tcPr>
            <w:tcW w:w="5760" w:type="dxa"/>
          </w:tcPr>
          <w:p w14:paraId="696FF19C" w14:textId="76BA246E" w:rsidR="004022F1" w:rsidRDefault="004022F1" w:rsidP="00505BAF">
            <w:r w:rsidRPr="004022F1">
              <w:t>This revision updated references to SharePoint sites, and the titles of procedures and courses.</w:t>
            </w:r>
          </w:p>
        </w:tc>
        <w:tc>
          <w:tcPr>
            <w:tcW w:w="1980" w:type="dxa"/>
          </w:tcPr>
          <w:p w14:paraId="0694D261" w14:textId="0FFA824B" w:rsidR="004022F1" w:rsidRDefault="00381F6E"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n/a</w:t>
            </w:r>
          </w:p>
        </w:tc>
        <w:tc>
          <w:tcPr>
            <w:tcW w:w="2160" w:type="dxa"/>
          </w:tcPr>
          <w:p w14:paraId="16578B83" w14:textId="4FD16617" w:rsidR="004022F1" w:rsidRPr="00D926B9" w:rsidRDefault="00381F6E" w:rsidP="00505B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n/a</w:t>
            </w:r>
          </w:p>
        </w:tc>
      </w:tr>
    </w:tbl>
    <w:p w14:paraId="091064B3" w14:textId="4B6D9446" w:rsidR="009A53F9" w:rsidRPr="00522C79" w:rsidRDefault="009A53F9" w:rsidP="004022F1">
      <w:pPr>
        <w:pStyle w:val="BodyText"/>
      </w:pPr>
    </w:p>
    <w:sectPr w:rsidR="009A53F9" w:rsidRPr="00522C79" w:rsidSect="00B14911">
      <w:footerReference w:type="default" r:id="rId21"/>
      <w:pgSz w:w="15840" w:h="12240" w:orient="landscape" w:code="1"/>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945418" w14:textId="77777777" w:rsidR="004C4F26" w:rsidRDefault="004C4F26">
      <w:r>
        <w:separator/>
      </w:r>
    </w:p>
  </w:endnote>
  <w:endnote w:type="continuationSeparator" w:id="0">
    <w:p w14:paraId="552EC3E7" w14:textId="77777777" w:rsidR="004C4F26" w:rsidRDefault="004C4F26">
      <w:r>
        <w:continuationSeparator/>
      </w:r>
    </w:p>
  </w:endnote>
  <w:endnote w:type="continuationNotice" w:id="1">
    <w:p w14:paraId="6A84085F" w14:textId="77777777" w:rsidR="004C4F26" w:rsidRDefault="004C4F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1212">
    <w:altName w:val="Calibri"/>
    <w:panose1 w:val="00000000000000000000"/>
    <w:charset w:val="00"/>
    <w:family w:val="auto"/>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D53D0" w14:textId="5179B7A0" w:rsidR="00F60EFA" w:rsidRPr="00F60EFA" w:rsidRDefault="000E2AAD" w:rsidP="00F60EFA">
    <w:pPr>
      <w:pStyle w:val="Footer"/>
    </w:pPr>
    <w:r>
      <w:t xml:space="preserve">Issue Date: </w:t>
    </w:r>
    <w:r w:rsidR="00142FB1">
      <w:t>06/14/23</w:t>
    </w:r>
    <w:r w:rsidR="00F60EFA">
      <w:ptab w:relativeTo="margin" w:alignment="center" w:leader="none"/>
    </w:r>
    <w:r>
      <w:fldChar w:fldCharType="begin"/>
    </w:r>
    <w:r>
      <w:instrText xml:space="preserve"> PAGE   \* MERGEFORMAT </w:instrText>
    </w:r>
    <w:r>
      <w:fldChar w:fldCharType="separate"/>
    </w:r>
    <w:r>
      <w:rPr>
        <w:noProof/>
      </w:rPr>
      <w:t>1</w:t>
    </w:r>
    <w:r>
      <w:rPr>
        <w:noProof/>
      </w:rPr>
      <w:fldChar w:fldCharType="end"/>
    </w:r>
    <w:r w:rsidR="00F60EFA">
      <w:ptab w:relativeTo="margin" w:alignment="right" w:leader="none"/>
    </w:r>
    <w:r w:rsidR="00E9153A">
      <w:t>1245 App C9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76874" w14:textId="65282E01" w:rsidR="00F60EFA" w:rsidRPr="00F60EFA" w:rsidRDefault="00E9153A" w:rsidP="00F60EFA">
    <w:pPr>
      <w:pStyle w:val="Footer"/>
    </w:pPr>
    <w:r>
      <w:t xml:space="preserve">Issue Date: </w:t>
    </w:r>
    <w:r w:rsidR="00142FB1">
      <w:t>06/14/23</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F9007C">
      <w:t>1245 App C9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515B6" w14:textId="569E6E41" w:rsidR="00CF7AE7" w:rsidRPr="00522C79" w:rsidRDefault="00CF7AE7">
    <w:pPr>
      <w:tabs>
        <w:tab w:val="center" w:pos="6480"/>
        <w:tab w:val="right" w:pos="12960"/>
      </w:tabs>
    </w:pPr>
    <w:r w:rsidRPr="00522C79">
      <w:t xml:space="preserve">Issue Date: </w:t>
    </w:r>
    <w:bookmarkStart w:id="147" w:name="_Hlk137652713"/>
    <w:r w:rsidR="006A5796">
      <w:t>06/14/23</w:t>
    </w:r>
    <w:bookmarkEnd w:id="147"/>
    <w:r w:rsidRPr="00522C79">
      <w:tab/>
    </w:r>
    <w:r>
      <w:t>Att1-</w:t>
    </w:r>
    <w:r w:rsidR="00B14911">
      <w:fldChar w:fldCharType="begin"/>
    </w:r>
    <w:r w:rsidR="00B14911">
      <w:instrText xml:space="preserve"> PAGE   \* MERGEFORMAT </w:instrText>
    </w:r>
    <w:r w:rsidR="00B14911">
      <w:fldChar w:fldCharType="separate"/>
    </w:r>
    <w:r w:rsidR="00B14911">
      <w:rPr>
        <w:noProof/>
      </w:rPr>
      <w:t>1</w:t>
    </w:r>
    <w:r w:rsidR="00B14911">
      <w:rPr>
        <w:noProof/>
      </w:rPr>
      <w:fldChar w:fldCharType="end"/>
    </w:r>
    <w:r w:rsidRPr="00522C79">
      <w:tab/>
      <w:t>1245</w:t>
    </w:r>
    <w:r>
      <w:t xml:space="preserve"> App C9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C1073D" w14:textId="77777777" w:rsidR="004C4F26" w:rsidRDefault="004C4F26">
      <w:r>
        <w:separator/>
      </w:r>
    </w:p>
  </w:footnote>
  <w:footnote w:type="continuationSeparator" w:id="0">
    <w:p w14:paraId="346CC53B" w14:textId="77777777" w:rsidR="004C4F26" w:rsidRDefault="004C4F26">
      <w:r>
        <w:continuationSeparator/>
      </w:r>
    </w:p>
  </w:footnote>
  <w:footnote w:type="continuationNotice" w:id="1">
    <w:p w14:paraId="1A27DF59" w14:textId="77777777" w:rsidR="004C4F26" w:rsidRDefault="004C4F2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E94D9" w14:textId="77777777" w:rsidR="00CF7AE7" w:rsidRPr="00D94700" w:rsidRDefault="00CF7A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ED45D" w14:textId="77777777" w:rsidR="00CF7AE7" w:rsidRPr="00B8111D" w:rsidRDefault="00CF7AE7" w:rsidP="00B8111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1D3FB" w14:textId="77777777" w:rsidR="00CF7AE7" w:rsidRPr="00B8111D" w:rsidRDefault="00CF7AE7" w:rsidP="00B8111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79AEB" w14:textId="77777777" w:rsidR="00CF7AE7" w:rsidRPr="008F7D7E" w:rsidRDefault="00CF7AE7" w:rsidP="008F7D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5A5AC504"/>
    <w:lvl w:ilvl="0">
      <w:start w:val="1"/>
      <w:numFmt w:val="bullet"/>
      <w:pStyle w:val="ListBullet3"/>
      <w:lvlText w:val="−"/>
      <w:lvlJc w:val="left"/>
      <w:pPr>
        <w:ind w:left="1080" w:hanging="360"/>
      </w:pPr>
      <w:rPr>
        <w:rFonts w:ascii="Courier New" w:hAnsi="Courier New" w:hint="default"/>
      </w:rPr>
    </w:lvl>
  </w:abstractNum>
  <w:abstractNum w:abstractNumId="1" w15:restartNumberingAfterBreak="0">
    <w:nsid w:val="FFFFFF83"/>
    <w:multiLevelType w:val="singleLevel"/>
    <w:tmpl w:val="F466A8FC"/>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00000001"/>
    <w:multiLevelType w:val="multilevel"/>
    <w:tmpl w:val="00000000"/>
    <w:name w:val="AutoList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15:restartNumberingAfterBreak="0">
    <w:nsid w:val="00000002"/>
    <w:multiLevelType w:val="multilevel"/>
    <w:tmpl w:val="00000000"/>
    <w:name w:val="AutoList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 w15:restartNumberingAfterBreak="0">
    <w:nsid w:val="00000003"/>
    <w:multiLevelType w:val="multilevel"/>
    <w:tmpl w:val="00000000"/>
    <w:name w:val="Ð"/>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4."/>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5" w15:restartNumberingAfterBreak="0">
    <w:nsid w:val="00000004"/>
    <w:multiLevelType w:val="multilevel"/>
    <w:tmpl w:val="00000000"/>
    <w:name w:val="AutoList5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 w15:restartNumberingAfterBreak="0">
    <w:nsid w:val="00000005"/>
    <w:multiLevelType w:val="multilevel"/>
    <w:tmpl w:val="00000000"/>
    <w:name w:val="AutoList5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 w15:restartNumberingAfterBreak="0">
    <w:nsid w:val="00000006"/>
    <w:multiLevelType w:val="multilevel"/>
    <w:tmpl w:val="00000000"/>
    <w:name w:val="AutoList5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 w15:restartNumberingAfterBreak="0">
    <w:nsid w:val="00000007"/>
    <w:multiLevelType w:val="multilevel"/>
    <w:tmpl w:val="00000000"/>
    <w:name w:val="AutoList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9" w15:restartNumberingAfterBreak="0">
    <w:nsid w:val="00000008"/>
    <w:multiLevelType w:val="multilevel"/>
    <w:tmpl w:val="00000000"/>
    <w:name w:val="AutoList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0" w15:restartNumberingAfterBreak="0">
    <w:nsid w:val="00000009"/>
    <w:multiLevelType w:val="multilevel"/>
    <w:tmpl w:val="00000000"/>
    <w:name w:val="AutoList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0000000A"/>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2" w15:restartNumberingAfterBreak="0">
    <w:nsid w:val="0000000B"/>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3" w15:restartNumberingAfterBreak="0">
    <w:nsid w:val="0000000C"/>
    <w:multiLevelType w:val="multilevel"/>
    <w:tmpl w:val="00000000"/>
    <w:name w:val="AutoList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4" w15:restartNumberingAfterBreak="0">
    <w:nsid w:val="0000000D"/>
    <w:multiLevelType w:val="multilevel"/>
    <w:tmpl w:val="00000000"/>
    <w:name w:val="AutoList4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5" w15:restartNumberingAfterBreak="0">
    <w:nsid w:val="0000000E"/>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6" w15:restartNumberingAfterBreak="0">
    <w:nsid w:val="0000000F"/>
    <w:multiLevelType w:val="multilevel"/>
    <w:tmpl w:val="00000000"/>
    <w:name w:val="AutoList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7" w15:restartNumberingAfterBreak="0">
    <w:nsid w:val="00000010"/>
    <w:multiLevelType w:val="multilevel"/>
    <w:tmpl w:val="00000000"/>
    <w:name w:val="AutoList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8" w15:restartNumberingAfterBreak="0">
    <w:nsid w:val="00000011"/>
    <w:multiLevelType w:val="multilevel"/>
    <w:tmpl w:val="00000000"/>
    <w:name w:val="AutoList4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9" w15:restartNumberingAfterBreak="0">
    <w:nsid w:val="00000012"/>
    <w:multiLevelType w:val="multilevel"/>
    <w:tmpl w:val="00000000"/>
    <w:name w:val="AutoList4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0" w15:restartNumberingAfterBreak="0">
    <w:nsid w:val="00000013"/>
    <w:multiLevelType w:val="multilevel"/>
    <w:tmpl w:val="00000000"/>
    <w:name w:val="AutoList4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1" w15:restartNumberingAfterBreak="0">
    <w:nsid w:val="00000014"/>
    <w:multiLevelType w:val="multilevel"/>
    <w:tmpl w:val="00000000"/>
    <w:name w:val="AutoList4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2" w15:restartNumberingAfterBreak="0">
    <w:nsid w:val="00000015"/>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3" w15:restartNumberingAfterBreak="0">
    <w:nsid w:val="00000016"/>
    <w:multiLevelType w:val="multilevel"/>
    <w:tmpl w:val="00000000"/>
    <w:name w:val="AutoList4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4" w15:restartNumberingAfterBreak="0">
    <w:nsid w:val="00000017"/>
    <w:multiLevelType w:val="multilevel"/>
    <w:tmpl w:val="00000000"/>
    <w:name w:val="AutoList4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5" w15:restartNumberingAfterBreak="0">
    <w:nsid w:val="00000018"/>
    <w:multiLevelType w:val="multilevel"/>
    <w:tmpl w:val="00000000"/>
    <w:name w:val="AutoList4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6" w15:restartNumberingAfterBreak="0">
    <w:nsid w:val="00000019"/>
    <w:multiLevelType w:val="multilevel"/>
    <w:tmpl w:val="00000000"/>
    <w:name w:val="AutoList6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7" w15:restartNumberingAfterBreak="0">
    <w:nsid w:val="0000001A"/>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8" w15:restartNumberingAfterBreak="0">
    <w:nsid w:val="0000001B"/>
    <w:multiLevelType w:val="multilevel"/>
    <w:tmpl w:val="00000000"/>
    <w:name w:val="AutoList4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upp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9" w15:restartNumberingAfterBreak="0">
    <w:nsid w:val="0000001C"/>
    <w:multiLevelType w:val="multilevel"/>
    <w:tmpl w:val="00000000"/>
    <w:name w:val="AutoList6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0" w15:restartNumberingAfterBreak="0">
    <w:nsid w:val="0000001D"/>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31" w15:restartNumberingAfterBreak="0">
    <w:nsid w:val="0000001E"/>
    <w:multiLevelType w:val="multilevel"/>
    <w:tmpl w:val="00000000"/>
    <w:name w:val="AutoList6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2" w15:restartNumberingAfterBreak="0">
    <w:nsid w:val="0000001F"/>
    <w:multiLevelType w:val="multilevel"/>
    <w:tmpl w:val="00000000"/>
    <w:name w:val="AutoList5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3" w15:restartNumberingAfterBreak="0">
    <w:nsid w:val="00000020"/>
    <w:multiLevelType w:val="multilevel"/>
    <w:tmpl w:val="00000000"/>
    <w:name w:val="AutoList5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4" w15:restartNumberingAfterBreak="0">
    <w:nsid w:val="00000021"/>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35" w15:restartNumberingAfterBreak="0">
    <w:nsid w:val="00000022"/>
    <w:multiLevelType w:val="multilevel"/>
    <w:tmpl w:val="00000000"/>
    <w:name w:val="AutoList5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6" w15:restartNumberingAfterBreak="0">
    <w:nsid w:val="00000023"/>
    <w:multiLevelType w:val="multilevel"/>
    <w:tmpl w:val="00000000"/>
    <w:name w:val="AutoList5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7" w15:restartNumberingAfterBreak="0">
    <w:nsid w:val="00000024"/>
    <w:multiLevelType w:val="multilevel"/>
    <w:tmpl w:val="00000000"/>
    <w:name w:val="AutoList7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8" w15:restartNumberingAfterBreak="0">
    <w:nsid w:val="00000025"/>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9" w15:restartNumberingAfterBreak="0">
    <w:nsid w:val="00000026"/>
    <w:multiLevelType w:val="multilevel"/>
    <w:tmpl w:val="00000000"/>
    <w:name w:val="AutoList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0" w15:restartNumberingAfterBreak="0">
    <w:nsid w:val="00000027"/>
    <w:multiLevelType w:val="multilevel"/>
    <w:tmpl w:val="00000000"/>
    <w:name w:val="AutoList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1" w15:restartNumberingAfterBreak="0">
    <w:nsid w:val="00000028"/>
    <w:multiLevelType w:val="multilevel"/>
    <w:tmpl w:val="00000000"/>
    <w:name w:val="AutoList5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2" w15:restartNumberingAfterBreak="0">
    <w:nsid w:val="00000029"/>
    <w:multiLevelType w:val="multilevel"/>
    <w:tmpl w:val="00000000"/>
    <w:name w:val="AutoList4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3" w15:restartNumberingAfterBreak="0">
    <w:nsid w:val="0000002A"/>
    <w:multiLevelType w:val="multilevel"/>
    <w:tmpl w:val="00000000"/>
    <w:name w:val="AutoList5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4" w15:restartNumberingAfterBreak="0">
    <w:nsid w:val="0000002B"/>
    <w:multiLevelType w:val="multilevel"/>
    <w:tmpl w:val="00000000"/>
    <w:name w:val="AutoList7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5" w15:restartNumberingAfterBreak="0">
    <w:nsid w:val="0000002C"/>
    <w:multiLevelType w:val="multilevel"/>
    <w:tmpl w:val="EFD2C988"/>
    <w:name w:val="AutoList7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6" w15:restartNumberingAfterBreak="0">
    <w:nsid w:val="0000002D"/>
    <w:multiLevelType w:val="multilevel"/>
    <w:tmpl w:val="00000000"/>
    <w:name w:val="AutoList1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7" w15:restartNumberingAfterBreak="0">
    <w:nsid w:val="0000002E"/>
    <w:multiLevelType w:val="multilevel"/>
    <w:tmpl w:val="00000000"/>
    <w:name w:val="AutoList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8" w15:restartNumberingAfterBreak="0">
    <w:nsid w:val="0000002F"/>
    <w:multiLevelType w:val="multilevel"/>
    <w:tmpl w:val="00000000"/>
    <w:name w:val="AutoList1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9" w15:restartNumberingAfterBreak="0">
    <w:nsid w:val="00000030"/>
    <w:multiLevelType w:val="multilevel"/>
    <w:tmpl w:val="00000000"/>
    <w:name w:val="AutoList6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0" w15:restartNumberingAfterBreak="0">
    <w:nsid w:val="00000031"/>
    <w:multiLevelType w:val="multilevel"/>
    <w:tmpl w:val="00000000"/>
    <w:name w:val="AutoList6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1" w15:restartNumberingAfterBreak="0">
    <w:nsid w:val="00000032"/>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52" w15:restartNumberingAfterBreak="0">
    <w:nsid w:val="00000033"/>
    <w:multiLevelType w:val="multilevel"/>
    <w:tmpl w:val="00000000"/>
    <w:name w:val="AutoList6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3" w15:restartNumberingAfterBreak="0">
    <w:nsid w:val="00000034"/>
    <w:multiLevelType w:val="multilevel"/>
    <w:tmpl w:val="00000000"/>
    <w:name w:val="AutoList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4" w15:restartNumberingAfterBreak="0">
    <w:nsid w:val="00000035"/>
    <w:multiLevelType w:val="multilevel"/>
    <w:tmpl w:val="00000000"/>
    <w:name w:val="AutoList6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5" w15:restartNumberingAfterBreak="0">
    <w:nsid w:val="00000036"/>
    <w:multiLevelType w:val="multilevel"/>
    <w:tmpl w:val="00000000"/>
    <w:name w:val="AutoList6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6" w15:restartNumberingAfterBreak="0">
    <w:nsid w:val="00000037"/>
    <w:multiLevelType w:val="multilevel"/>
    <w:tmpl w:val="00000000"/>
    <w:name w:val="AutoList6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7" w15:restartNumberingAfterBreak="0">
    <w:nsid w:val="00000038"/>
    <w:multiLevelType w:val="multilevel"/>
    <w:tmpl w:val="00000000"/>
    <w:name w:val="AutoList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8" w15:restartNumberingAfterBreak="0">
    <w:nsid w:val="00000039"/>
    <w:multiLevelType w:val="multilevel"/>
    <w:tmpl w:val="00000000"/>
    <w:name w:val="AutoList4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9" w15:restartNumberingAfterBreak="0">
    <w:nsid w:val="03810E5A"/>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60" w15:restartNumberingAfterBreak="0">
    <w:nsid w:val="0386577F"/>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61" w15:restartNumberingAfterBreak="0">
    <w:nsid w:val="04D17A18"/>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62" w15:restartNumberingAfterBreak="0">
    <w:nsid w:val="07894591"/>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63" w15:restartNumberingAfterBreak="0">
    <w:nsid w:val="0AB315AC"/>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64" w15:restartNumberingAfterBreak="0">
    <w:nsid w:val="0D8E3271"/>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65" w15:restartNumberingAfterBreak="0">
    <w:nsid w:val="0D9C5CAC"/>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66" w15:restartNumberingAfterBreak="0">
    <w:nsid w:val="10077EC0"/>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67" w15:restartNumberingAfterBreak="0">
    <w:nsid w:val="11C60761"/>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68" w15:restartNumberingAfterBreak="0">
    <w:nsid w:val="13E32D32"/>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69" w15:restartNumberingAfterBreak="0">
    <w:nsid w:val="16100A36"/>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70" w15:restartNumberingAfterBreak="0">
    <w:nsid w:val="168C2601"/>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71" w15:restartNumberingAfterBreak="0">
    <w:nsid w:val="18D30610"/>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72" w15:restartNumberingAfterBreak="0">
    <w:nsid w:val="1B7C26D9"/>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73" w15:restartNumberingAfterBreak="0">
    <w:nsid w:val="1BFA735A"/>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74" w15:restartNumberingAfterBreak="0">
    <w:nsid w:val="1C355ECB"/>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75" w15:restartNumberingAfterBreak="0">
    <w:nsid w:val="204C2BE9"/>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76" w15:restartNumberingAfterBreak="0">
    <w:nsid w:val="216A138D"/>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77" w15:restartNumberingAfterBreak="0">
    <w:nsid w:val="21741238"/>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78" w15:restartNumberingAfterBreak="0">
    <w:nsid w:val="25707B72"/>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79" w15:restartNumberingAfterBreak="0">
    <w:nsid w:val="27C56D3D"/>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80" w15:restartNumberingAfterBreak="0">
    <w:nsid w:val="286F65AF"/>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81" w15:restartNumberingAfterBreak="0">
    <w:nsid w:val="28921C7A"/>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82" w15:restartNumberingAfterBreak="0">
    <w:nsid w:val="29F6065A"/>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83" w15:restartNumberingAfterBreak="0">
    <w:nsid w:val="2BB338F7"/>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84" w15:restartNumberingAfterBreak="0">
    <w:nsid w:val="2D100915"/>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85" w15:restartNumberingAfterBreak="0">
    <w:nsid w:val="38CA52DD"/>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86" w15:restartNumberingAfterBreak="0">
    <w:nsid w:val="392B61BD"/>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87" w15:restartNumberingAfterBreak="0">
    <w:nsid w:val="3EB57660"/>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88" w15:restartNumberingAfterBreak="0">
    <w:nsid w:val="42B4442B"/>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89" w15:restartNumberingAfterBreak="0">
    <w:nsid w:val="4A5E4775"/>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90" w15:restartNumberingAfterBreak="0">
    <w:nsid w:val="4C400580"/>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91" w15:restartNumberingAfterBreak="0">
    <w:nsid w:val="4DF90072"/>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92" w15:restartNumberingAfterBreak="0">
    <w:nsid w:val="50225BD7"/>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93" w15:restartNumberingAfterBreak="0">
    <w:nsid w:val="5033689D"/>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94" w15:restartNumberingAfterBreak="0">
    <w:nsid w:val="52444A66"/>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95" w15:restartNumberingAfterBreak="0">
    <w:nsid w:val="550A178B"/>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96" w15:restartNumberingAfterBreak="0">
    <w:nsid w:val="56082FF2"/>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97" w15:restartNumberingAfterBreak="0">
    <w:nsid w:val="58515873"/>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98" w15:restartNumberingAfterBreak="0">
    <w:nsid w:val="585450C1"/>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99" w15:restartNumberingAfterBreak="0">
    <w:nsid w:val="59AF4B6B"/>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00" w15:restartNumberingAfterBreak="0">
    <w:nsid w:val="5A38568A"/>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01" w15:restartNumberingAfterBreak="0">
    <w:nsid w:val="5EC032ED"/>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02" w15:restartNumberingAfterBreak="0">
    <w:nsid w:val="5F0E695A"/>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03" w15:restartNumberingAfterBreak="0">
    <w:nsid w:val="5FB73531"/>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04" w15:restartNumberingAfterBreak="0">
    <w:nsid w:val="614B41D6"/>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05" w15:restartNumberingAfterBreak="0">
    <w:nsid w:val="623439DE"/>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06" w15:restartNumberingAfterBreak="0">
    <w:nsid w:val="63045AFE"/>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07" w15:restartNumberingAfterBreak="0">
    <w:nsid w:val="67E87086"/>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08" w15:restartNumberingAfterBreak="0">
    <w:nsid w:val="69261EB6"/>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09" w15:restartNumberingAfterBreak="0">
    <w:nsid w:val="6A9D5D10"/>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10" w15:restartNumberingAfterBreak="0">
    <w:nsid w:val="6E365F08"/>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11" w15:restartNumberingAfterBreak="0">
    <w:nsid w:val="6EB20360"/>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12" w15:restartNumberingAfterBreak="0">
    <w:nsid w:val="71662D0E"/>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13" w15:restartNumberingAfterBreak="0">
    <w:nsid w:val="718C54B0"/>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14" w15:restartNumberingAfterBreak="0">
    <w:nsid w:val="724C2843"/>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15" w15:restartNumberingAfterBreak="0">
    <w:nsid w:val="733D3EFA"/>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16" w15:restartNumberingAfterBreak="0">
    <w:nsid w:val="745478C1"/>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17" w15:restartNumberingAfterBreak="0">
    <w:nsid w:val="755D4D8A"/>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18" w15:restartNumberingAfterBreak="0">
    <w:nsid w:val="75A0460A"/>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19" w15:restartNumberingAfterBreak="0">
    <w:nsid w:val="762838AA"/>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20" w15:restartNumberingAfterBreak="0">
    <w:nsid w:val="76A15BEC"/>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21" w15:restartNumberingAfterBreak="0">
    <w:nsid w:val="775E321C"/>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22" w15:restartNumberingAfterBreak="0">
    <w:nsid w:val="786930F2"/>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23" w15:restartNumberingAfterBreak="0">
    <w:nsid w:val="7AC70301"/>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24" w15:restartNumberingAfterBreak="0">
    <w:nsid w:val="7BAF37B0"/>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25" w15:restartNumberingAfterBreak="0">
    <w:nsid w:val="7CDA08B8"/>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26" w15:restartNumberingAfterBreak="0">
    <w:nsid w:val="7D643061"/>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27" w15:restartNumberingAfterBreak="0">
    <w:nsid w:val="7E6D6297"/>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num w:numId="1" w16cid:durableId="390469396">
    <w:abstractNumId w:val="46"/>
    <w:lvlOverride w:ilvl="0">
      <w:startOverride w:val="8"/>
      <w:lvl w:ilvl="0">
        <w:start w:val="8"/>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16cid:durableId="197089177">
    <w:abstractNumId w:val="2"/>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4"/>
      <w:lvl w:ilvl="3">
        <w:start w:val="4"/>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16cid:durableId="358241186">
    <w:abstractNumId w:val="42"/>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 w16cid:durableId="1640380297">
    <w:abstractNumId w:val="1"/>
  </w:num>
  <w:num w:numId="5" w16cid:durableId="950161970">
    <w:abstractNumId w:val="0"/>
  </w:num>
  <w:num w:numId="6" w16cid:durableId="2079739204">
    <w:abstractNumId w:val="123"/>
  </w:num>
  <w:num w:numId="7" w16cid:durableId="2120566583">
    <w:abstractNumId w:val="92"/>
  </w:num>
  <w:num w:numId="8" w16cid:durableId="1263225176">
    <w:abstractNumId w:val="63"/>
  </w:num>
  <w:num w:numId="9" w16cid:durableId="371737033">
    <w:abstractNumId w:val="124"/>
  </w:num>
  <w:num w:numId="10" w16cid:durableId="1808931124">
    <w:abstractNumId w:val="62"/>
  </w:num>
  <w:num w:numId="11" w16cid:durableId="1502087960">
    <w:abstractNumId w:val="69"/>
  </w:num>
  <w:num w:numId="12" w16cid:durableId="2089382146">
    <w:abstractNumId w:val="110"/>
  </w:num>
  <w:num w:numId="13" w16cid:durableId="477651831">
    <w:abstractNumId w:val="96"/>
  </w:num>
  <w:num w:numId="14" w16cid:durableId="778064162">
    <w:abstractNumId w:val="93"/>
  </w:num>
  <w:num w:numId="15" w16cid:durableId="665982530">
    <w:abstractNumId w:val="89"/>
  </w:num>
  <w:num w:numId="16" w16cid:durableId="902369689">
    <w:abstractNumId w:val="102"/>
  </w:num>
  <w:num w:numId="17" w16cid:durableId="392974528">
    <w:abstractNumId w:val="68"/>
  </w:num>
  <w:num w:numId="18" w16cid:durableId="1614171853">
    <w:abstractNumId w:val="74"/>
  </w:num>
  <w:num w:numId="19" w16cid:durableId="4135424">
    <w:abstractNumId w:val="106"/>
  </w:num>
  <w:num w:numId="20" w16cid:durableId="999498897">
    <w:abstractNumId w:val="85"/>
  </w:num>
  <w:num w:numId="21" w16cid:durableId="931401187">
    <w:abstractNumId w:val="70"/>
  </w:num>
  <w:num w:numId="22" w16cid:durableId="958223323">
    <w:abstractNumId w:val="67"/>
  </w:num>
  <w:num w:numId="23" w16cid:durableId="1640573004">
    <w:abstractNumId w:val="88"/>
  </w:num>
  <w:num w:numId="24" w16cid:durableId="529221540">
    <w:abstractNumId w:val="99"/>
  </w:num>
  <w:num w:numId="25" w16cid:durableId="1790934686">
    <w:abstractNumId w:val="94"/>
  </w:num>
  <w:num w:numId="26" w16cid:durableId="839394397">
    <w:abstractNumId w:val="80"/>
  </w:num>
  <w:num w:numId="27" w16cid:durableId="1735350934">
    <w:abstractNumId w:val="122"/>
  </w:num>
  <w:num w:numId="28" w16cid:durableId="606159205">
    <w:abstractNumId w:val="116"/>
  </w:num>
  <w:num w:numId="29" w16cid:durableId="1248032619">
    <w:abstractNumId w:val="82"/>
  </w:num>
  <w:num w:numId="30" w16cid:durableId="1743602532">
    <w:abstractNumId w:val="95"/>
  </w:num>
  <w:num w:numId="31" w16cid:durableId="1853953072">
    <w:abstractNumId w:val="97"/>
  </w:num>
  <w:num w:numId="32" w16cid:durableId="98915291">
    <w:abstractNumId w:val="107"/>
  </w:num>
  <w:num w:numId="33" w16cid:durableId="1495148220">
    <w:abstractNumId w:val="86"/>
  </w:num>
  <w:num w:numId="34" w16cid:durableId="1306816783">
    <w:abstractNumId w:val="75"/>
  </w:num>
  <w:num w:numId="35" w16cid:durableId="801536367">
    <w:abstractNumId w:val="118"/>
  </w:num>
  <w:num w:numId="36" w16cid:durableId="402945319">
    <w:abstractNumId w:val="79"/>
  </w:num>
  <w:num w:numId="37" w16cid:durableId="1817718953">
    <w:abstractNumId w:val="66"/>
  </w:num>
  <w:num w:numId="38" w16cid:durableId="591009526">
    <w:abstractNumId w:val="59"/>
  </w:num>
  <w:num w:numId="39" w16cid:durableId="1819953627">
    <w:abstractNumId w:val="109"/>
  </w:num>
  <w:num w:numId="40" w16cid:durableId="2027515407">
    <w:abstractNumId w:val="117"/>
  </w:num>
  <w:num w:numId="41" w16cid:durableId="1610819522">
    <w:abstractNumId w:val="112"/>
  </w:num>
  <w:num w:numId="42" w16cid:durableId="1352761142">
    <w:abstractNumId w:val="91"/>
  </w:num>
  <w:num w:numId="43" w16cid:durableId="1304386243">
    <w:abstractNumId w:val="115"/>
  </w:num>
  <w:num w:numId="44" w16cid:durableId="1562979246">
    <w:abstractNumId w:val="104"/>
  </w:num>
  <w:num w:numId="45" w16cid:durableId="866796524">
    <w:abstractNumId w:val="126"/>
  </w:num>
  <w:num w:numId="46" w16cid:durableId="968316041">
    <w:abstractNumId w:val="61"/>
  </w:num>
  <w:num w:numId="47" w16cid:durableId="1012534481">
    <w:abstractNumId w:val="113"/>
  </w:num>
  <w:num w:numId="48" w16cid:durableId="53507027">
    <w:abstractNumId w:val="72"/>
  </w:num>
  <w:num w:numId="49" w16cid:durableId="542182608">
    <w:abstractNumId w:val="84"/>
  </w:num>
  <w:num w:numId="50" w16cid:durableId="1047072367">
    <w:abstractNumId w:val="120"/>
  </w:num>
  <w:num w:numId="51" w16cid:durableId="1154562292">
    <w:abstractNumId w:val="64"/>
  </w:num>
  <w:num w:numId="52" w16cid:durableId="421266311">
    <w:abstractNumId w:val="127"/>
  </w:num>
  <w:num w:numId="53" w16cid:durableId="186143178">
    <w:abstractNumId w:val="119"/>
  </w:num>
  <w:num w:numId="54" w16cid:durableId="1947882268">
    <w:abstractNumId w:val="60"/>
  </w:num>
  <w:num w:numId="55" w16cid:durableId="100885556">
    <w:abstractNumId w:val="87"/>
  </w:num>
  <w:num w:numId="56" w16cid:durableId="1544365744">
    <w:abstractNumId w:val="100"/>
  </w:num>
  <w:num w:numId="57" w16cid:durableId="1037438583">
    <w:abstractNumId w:val="105"/>
  </w:num>
  <w:num w:numId="58" w16cid:durableId="1562792356">
    <w:abstractNumId w:val="114"/>
  </w:num>
  <w:num w:numId="59" w16cid:durableId="1763408666">
    <w:abstractNumId w:val="108"/>
  </w:num>
  <w:num w:numId="60" w16cid:durableId="880366350">
    <w:abstractNumId w:val="81"/>
  </w:num>
  <w:num w:numId="61" w16cid:durableId="1424230762">
    <w:abstractNumId w:val="103"/>
  </w:num>
  <w:num w:numId="62" w16cid:durableId="912161949">
    <w:abstractNumId w:val="111"/>
  </w:num>
  <w:num w:numId="63" w16cid:durableId="462775041">
    <w:abstractNumId w:val="121"/>
  </w:num>
  <w:num w:numId="64" w16cid:durableId="876771924">
    <w:abstractNumId w:val="71"/>
  </w:num>
  <w:num w:numId="65" w16cid:durableId="350449627">
    <w:abstractNumId w:val="78"/>
  </w:num>
  <w:num w:numId="66" w16cid:durableId="517041688">
    <w:abstractNumId w:val="125"/>
  </w:num>
  <w:num w:numId="67" w16cid:durableId="928121267">
    <w:abstractNumId w:val="76"/>
  </w:num>
  <w:num w:numId="68" w16cid:durableId="732192278">
    <w:abstractNumId w:val="90"/>
  </w:num>
  <w:num w:numId="69" w16cid:durableId="641155604">
    <w:abstractNumId w:val="83"/>
  </w:num>
  <w:num w:numId="70" w16cid:durableId="608045559">
    <w:abstractNumId w:val="73"/>
  </w:num>
  <w:num w:numId="71" w16cid:durableId="2108647928">
    <w:abstractNumId w:val="101"/>
  </w:num>
  <w:num w:numId="72" w16cid:durableId="866874086">
    <w:abstractNumId w:val="98"/>
  </w:num>
  <w:num w:numId="73" w16cid:durableId="2035836637">
    <w:abstractNumId w:val="65"/>
  </w:num>
  <w:num w:numId="74" w16cid:durableId="371226025">
    <w:abstractNumId w:val="77"/>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20"/>
  <w:removeDateAndTime/>
  <w:embedSystemFonts/>
  <w:bordersDoNotSurroundHeader/>
  <w:bordersDoNotSurroundFooter/>
  <w:proofState w:spelling="clean" w:grammar="clean"/>
  <w:stylePaneFormatFilter w:val="3A01" w:allStyles="1" w:customStyles="0" w:latentStyles="0" w:stylesInUse="0" w:headingStyles="0" w:numberingStyles="0" w:tableStyles="0" w:directFormattingOnRuns="0" w:directFormattingOnParagraphs="1" w:directFormattingOnNumbering="0" w:directFormattingOnTables="1" w:clearFormatting="1" w:top3HeadingStyles="1" w:visibleStyles="0" w:alternateStyleNames="0"/>
  <w:stylePaneSortMethod w:val="0000"/>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o:colormru v:ext="edit" colors="#777"/>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6197"/>
    <w:rsid w:val="000005EA"/>
    <w:rsid w:val="000007D2"/>
    <w:rsid w:val="00007684"/>
    <w:rsid w:val="0000773E"/>
    <w:rsid w:val="00013D09"/>
    <w:rsid w:val="00020DC2"/>
    <w:rsid w:val="00021DEF"/>
    <w:rsid w:val="00022630"/>
    <w:rsid w:val="00025EC7"/>
    <w:rsid w:val="00026EE1"/>
    <w:rsid w:val="00030A40"/>
    <w:rsid w:val="00034C68"/>
    <w:rsid w:val="00035941"/>
    <w:rsid w:val="00035E67"/>
    <w:rsid w:val="000400B7"/>
    <w:rsid w:val="00040ED6"/>
    <w:rsid w:val="00042A95"/>
    <w:rsid w:val="000442A2"/>
    <w:rsid w:val="00046A80"/>
    <w:rsid w:val="000476C2"/>
    <w:rsid w:val="0004795B"/>
    <w:rsid w:val="00047A52"/>
    <w:rsid w:val="0005093A"/>
    <w:rsid w:val="00052075"/>
    <w:rsid w:val="000527F2"/>
    <w:rsid w:val="00055255"/>
    <w:rsid w:val="00056F6F"/>
    <w:rsid w:val="0006038D"/>
    <w:rsid w:val="000738DB"/>
    <w:rsid w:val="0007606F"/>
    <w:rsid w:val="00080829"/>
    <w:rsid w:val="00081629"/>
    <w:rsid w:val="00083C46"/>
    <w:rsid w:val="0009082C"/>
    <w:rsid w:val="0009391B"/>
    <w:rsid w:val="00094D24"/>
    <w:rsid w:val="000979D5"/>
    <w:rsid w:val="00097E8B"/>
    <w:rsid w:val="000A0EEA"/>
    <w:rsid w:val="000A202C"/>
    <w:rsid w:val="000A78DA"/>
    <w:rsid w:val="000A7974"/>
    <w:rsid w:val="000A7D5B"/>
    <w:rsid w:val="000B0217"/>
    <w:rsid w:val="000B0C3F"/>
    <w:rsid w:val="000B3DE5"/>
    <w:rsid w:val="000B6336"/>
    <w:rsid w:val="000C3C58"/>
    <w:rsid w:val="000D011A"/>
    <w:rsid w:val="000D0904"/>
    <w:rsid w:val="000D1987"/>
    <w:rsid w:val="000E07B2"/>
    <w:rsid w:val="000E2AAD"/>
    <w:rsid w:val="000E30E2"/>
    <w:rsid w:val="000E35A5"/>
    <w:rsid w:val="000E7236"/>
    <w:rsid w:val="000F23B4"/>
    <w:rsid w:val="000F77F4"/>
    <w:rsid w:val="000F7C07"/>
    <w:rsid w:val="00100BE9"/>
    <w:rsid w:val="00103944"/>
    <w:rsid w:val="00104F20"/>
    <w:rsid w:val="00105C8A"/>
    <w:rsid w:val="001067E5"/>
    <w:rsid w:val="00106B4D"/>
    <w:rsid w:val="00107A2C"/>
    <w:rsid w:val="0011273E"/>
    <w:rsid w:val="00117038"/>
    <w:rsid w:val="00117DBF"/>
    <w:rsid w:val="00120F41"/>
    <w:rsid w:val="00121E23"/>
    <w:rsid w:val="00124BD4"/>
    <w:rsid w:val="001352F3"/>
    <w:rsid w:val="001359F1"/>
    <w:rsid w:val="001370BA"/>
    <w:rsid w:val="00137A6C"/>
    <w:rsid w:val="001410AC"/>
    <w:rsid w:val="00142975"/>
    <w:rsid w:val="00142FB1"/>
    <w:rsid w:val="0014381E"/>
    <w:rsid w:val="00145B0A"/>
    <w:rsid w:val="00153460"/>
    <w:rsid w:val="00155887"/>
    <w:rsid w:val="00163DDB"/>
    <w:rsid w:val="00164B33"/>
    <w:rsid w:val="00164B50"/>
    <w:rsid w:val="001666EA"/>
    <w:rsid w:val="00166776"/>
    <w:rsid w:val="001679C6"/>
    <w:rsid w:val="00170A7E"/>
    <w:rsid w:val="00171332"/>
    <w:rsid w:val="00180281"/>
    <w:rsid w:val="00180F6D"/>
    <w:rsid w:val="00187A5F"/>
    <w:rsid w:val="001918C4"/>
    <w:rsid w:val="00192459"/>
    <w:rsid w:val="001927FE"/>
    <w:rsid w:val="00192959"/>
    <w:rsid w:val="001A39EF"/>
    <w:rsid w:val="001A3D70"/>
    <w:rsid w:val="001A7060"/>
    <w:rsid w:val="001B01F9"/>
    <w:rsid w:val="001B2C9D"/>
    <w:rsid w:val="001B6E9C"/>
    <w:rsid w:val="001B7F1D"/>
    <w:rsid w:val="001C3F57"/>
    <w:rsid w:val="001C3F95"/>
    <w:rsid w:val="001D03D1"/>
    <w:rsid w:val="001D1060"/>
    <w:rsid w:val="001D2FF0"/>
    <w:rsid w:val="001D654B"/>
    <w:rsid w:val="001E7136"/>
    <w:rsid w:val="001F25B4"/>
    <w:rsid w:val="001F3C5C"/>
    <w:rsid w:val="001F4890"/>
    <w:rsid w:val="001F5E1E"/>
    <w:rsid w:val="001F7A13"/>
    <w:rsid w:val="00201830"/>
    <w:rsid w:val="002019F0"/>
    <w:rsid w:val="00203591"/>
    <w:rsid w:val="00204BBE"/>
    <w:rsid w:val="00204C53"/>
    <w:rsid w:val="002057B0"/>
    <w:rsid w:val="00205F4B"/>
    <w:rsid w:val="00214264"/>
    <w:rsid w:val="00214366"/>
    <w:rsid w:val="0022483F"/>
    <w:rsid w:val="00225BFC"/>
    <w:rsid w:val="0023356E"/>
    <w:rsid w:val="0024066D"/>
    <w:rsid w:val="00241EF4"/>
    <w:rsid w:val="0024239C"/>
    <w:rsid w:val="00243195"/>
    <w:rsid w:val="002431E9"/>
    <w:rsid w:val="002459F2"/>
    <w:rsid w:val="0024791E"/>
    <w:rsid w:val="00252820"/>
    <w:rsid w:val="00253E87"/>
    <w:rsid w:val="002546B2"/>
    <w:rsid w:val="00261CF6"/>
    <w:rsid w:val="002631B8"/>
    <w:rsid w:val="00264A81"/>
    <w:rsid w:val="00265814"/>
    <w:rsid w:val="00265ABB"/>
    <w:rsid w:val="00266C98"/>
    <w:rsid w:val="0026706C"/>
    <w:rsid w:val="0027024B"/>
    <w:rsid w:val="00270B19"/>
    <w:rsid w:val="00272451"/>
    <w:rsid w:val="00273CA1"/>
    <w:rsid w:val="00273F07"/>
    <w:rsid w:val="00282D46"/>
    <w:rsid w:val="002847A4"/>
    <w:rsid w:val="0028545F"/>
    <w:rsid w:val="0029082C"/>
    <w:rsid w:val="002911E2"/>
    <w:rsid w:val="00291453"/>
    <w:rsid w:val="002932DE"/>
    <w:rsid w:val="002939E1"/>
    <w:rsid w:val="00293AD7"/>
    <w:rsid w:val="00293FFA"/>
    <w:rsid w:val="00294008"/>
    <w:rsid w:val="002A0676"/>
    <w:rsid w:val="002A07D3"/>
    <w:rsid w:val="002A19D8"/>
    <w:rsid w:val="002A1EAC"/>
    <w:rsid w:val="002A2BF1"/>
    <w:rsid w:val="002A34AD"/>
    <w:rsid w:val="002A3C28"/>
    <w:rsid w:val="002A5DDA"/>
    <w:rsid w:val="002B0159"/>
    <w:rsid w:val="002B045C"/>
    <w:rsid w:val="002B2000"/>
    <w:rsid w:val="002B2297"/>
    <w:rsid w:val="002B5716"/>
    <w:rsid w:val="002B5B55"/>
    <w:rsid w:val="002C07EA"/>
    <w:rsid w:val="002C0F47"/>
    <w:rsid w:val="002D375C"/>
    <w:rsid w:val="002D624E"/>
    <w:rsid w:val="002D6964"/>
    <w:rsid w:val="002D6997"/>
    <w:rsid w:val="002E06EB"/>
    <w:rsid w:val="002E12B2"/>
    <w:rsid w:val="002F0634"/>
    <w:rsid w:val="002F35B1"/>
    <w:rsid w:val="002F4264"/>
    <w:rsid w:val="002F67A1"/>
    <w:rsid w:val="002F7D1B"/>
    <w:rsid w:val="003009F3"/>
    <w:rsid w:val="003077E7"/>
    <w:rsid w:val="003156FD"/>
    <w:rsid w:val="003165E2"/>
    <w:rsid w:val="00317A49"/>
    <w:rsid w:val="0032001C"/>
    <w:rsid w:val="00320FEE"/>
    <w:rsid w:val="00326549"/>
    <w:rsid w:val="00326D0C"/>
    <w:rsid w:val="003273E7"/>
    <w:rsid w:val="00332F9D"/>
    <w:rsid w:val="00333B7D"/>
    <w:rsid w:val="00337F76"/>
    <w:rsid w:val="0034039A"/>
    <w:rsid w:val="0034040B"/>
    <w:rsid w:val="00340426"/>
    <w:rsid w:val="00342F67"/>
    <w:rsid w:val="00343E6B"/>
    <w:rsid w:val="00347311"/>
    <w:rsid w:val="00350132"/>
    <w:rsid w:val="00350B58"/>
    <w:rsid w:val="003513BC"/>
    <w:rsid w:val="00352566"/>
    <w:rsid w:val="00361586"/>
    <w:rsid w:val="003621A9"/>
    <w:rsid w:val="00371A9A"/>
    <w:rsid w:val="00372B86"/>
    <w:rsid w:val="003733D3"/>
    <w:rsid w:val="003750F6"/>
    <w:rsid w:val="00376428"/>
    <w:rsid w:val="00381F6E"/>
    <w:rsid w:val="003835C4"/>
    <w:rsid w:val="00385CC2"/>
    <w:rsid w:val="003877CC"/>
    <w:rsid w:val="00397F8F"/>
    <w:rsid w:val="003A51DA"/>
    <w:rsid w:val="003B575C"/>
    <w:rsid w:val="003B61AC"/>
    <w:rsid w:val="003B7A87"/>
    <w:rsid w:val="003C236B"/>
    <w:rsid w:val="003C2A7C"/>
    <w:rsid w:val="003C6FE0"/>
    <w:rsid w:val="003C77B4"/>
    <w:rsid w:val="003D03DD"/>
    <w:rsid w:val="003D0C4F"/>
    <w:rsid w:val="003D4964"/>
    <w:rsid w:val="003D5922"/>
    <w:rsid w:val="003E2C03"/>
    <w:rsid w:val="003E2D2B"/>
    <w:rsid w:val="003E3893"/>
    <w:rsid w:val="003E3CEB"/>
    <w:rsid w:val="003E4A6C"/>
    <w:rsid w:val="003E4D8C"/>
    <w:rsid w:val="003E5B03"/>
    <w:rsid w:val="003E62ED"/>
    <w:rsid w:val="003F219A"/>
    <w:rsid w:val="003F32F0"/>
    <w:rsid w:val="003F3ED4"/>
    <w:rsid w:val="003F4DA6"/>
    <w:rsid w:val="003F73CF"/>
    <w:rsid w:val="004022F1"/>
    <w:rsid w:val="0040623A"/>
    <w:rsid w:val="004118FA"/>
    <w:rsid w:val="00411D16"/>
    <w:rsid w:val="00412003"/>
    <w:rsid w:val="00412D2C"/>
    <w:rsid w:val="00414283"/>
    <w:rsid w:val="00414B22"/>
    <w:rsid w:val="00414F71"/>
    <w:rsid w:val="004160A6"/>
    <w:rsid w:val="00416F5F"/>
    <w:rsid w:val="004174B3"/>
    <w:rsid w:val="0042060E"/>
    <w:rsid w:val="0042405F"/>
    <w:rsid w:val="00430CD6"/>
    <w:rsid w:val="00434285"/>
    <w:rsid w:val="0043488A"/>
    <w:rsid w:val="004353BC"/>
    <w:rsid w:val="00436FCA"/>
    <w:rsid w:val="00446681"/>
    <w:rsid w:val="0044736C"/>
    <w:rsid w:val="0044773D"/>
    <w:rsid w:val="004502B9"/>
    <w:rsid w:val="004502D6"/>
    <w:rsid w:val="00451212"/>
    <w:rsid w:val="00452A45"/>
    <w:rsid w:val="00454DE2"/>
    <w:rsid w:val="00460242"/>
    <w:rsid w:val="0046117A"/>
    <w:rsid w:val="0046274F"/>
    <w:rsid w:val="00463AA8"/>
    <w:rsid w:val="004660BC"/>
    <w:rsid w:val="00472A8B"/>
    <w:rsid w:val="0047439D"/>
    <w:rsid w:val="00474ABD"/>
    <w:rsid w:val="00474DC2"/>
    <w:rsid w:val="0047559F"/>
    <w:rsid w:val="00476C92"/>
    <w:rsid w:val="00485CA0"/>
    <w:rsid w:val="0048672B"/>
    <w:rsid w:val="004948C0"/>
    <w:rsid w:val="00495C91"/>
    <w:rsid w:val="00495EA9"/>
    <w:rsid w:val="00497087"/>
    <w:rsid w:val="004A0883"/>
    <w:rsid w:val="004A2C91"/>
    <w:rsid w:val="004A3C87"/>
    <w:rsid w:val="004A4BFE"/>
    <w:rsid w:val="004A6766"/>
    <w:rsid w:val="004B08FF"/>
    <w:rsid w:val="004B1699"/>
    <w:rsid w:val="004B7C3B"/>
    <w:rsid w:val="004C0032"/>
    <w:rsid w:val="004C1E70"/>
    <w:rsid w:val="004C4E88"/>
    <w:rsid w:val="004C4F26"/>
    <w:rsid w:val="004D05AC"/>
    <w:rsid w:val="004D1114"/>
    <w:rsid w:val="004D15F6"/>
    <w:rsid w:val="004E42C6"/>
    <w:rsid w:val="004E5499"/>
    <w:rsid w:val="004F065C"/>
    <w:rsid w:val="004F4196"/>
    <w:rsid w:val="004F4547"/>
    <w:rsid w:val="004F5F49"/>
    <w:rsid w:val="004F6D75"/>
    <w:rsid w:val="004F76CF"/>
    <w:rsid w:val="004F79A7"/>
    <w:rsid w:val="0050542C"/>
    <w:rsid w:val="00505B3C"/>
    <w:rsid w:val="00505BAF"/>
    <w:rsid w:val="005100EB"/>
    <w:rsid w:val="0051145C"/>
    <w:rsid w:val="00511F5A"/>
    <w:rsid w:val="00513EBE"/>
    <w:rsid w:val="00515EE5"/>
    <w:rsid w:val="0051602C"/>
    <w:rsid w:val="00517FD5"/>
    <w:rsid w:val="00522C79"/>
    <w:rsid w:val="00527963"/>
    <w:rsid w:val="005316DC"/>
    <w:rsid w:val="005323DB"/>
    <w:rsid w:val="00535BC2"/>
    <w:rsid w:val="00536E6E"/>
    <w:rsid w:val="00540E65"/>
    <w:rsid w:val="005419C8"/>
    <w:rsid w:val="0054390E"/>
    <w:rsid w:val="00547C28"/>
    <w:rsid w:val="00553FC6"/>
    <w:rsid w:val="00556202"/>
    <w:rsid w:val="0055759D"/>
    <w:rsid w:val="005577CF"/>
    <w:rsid w:val="00557AD7"/>
    <w:rsid w:val="0056216D"/>
    <w:rsid w:val="00562CB9"/>
    <w:rsid w:val="005630F7"/>
    <w:rsid w:val="005678A3"/>
    <w:rsid w:val="005700CE"/>
    <w:rsid w:val="0057148F"/>
    <w:rsid w:val="00573232"/>
    <w:rsid w:val="00577BCD"/>
    <w:rsid w:val="00580AD1"/>
    <w:rsid w:val="00582903"/>
    <w:rsid w:val="00582D0B"/>
    <w:rsid w:val="00583CD2"/>
    <w:rsid w:val="00587953"/>
    <w:rsid w:val="00587D73"/>
    <w:rsid w:val="00594BF4"/>
    <w:rsid w:val="00596C4D"/>
    <w:rsid w:val="005A0B1D"/>
    <w:rsid w:val="005A1121"/>
    <w:rsid w:val="005A195C"/>
    <w:rsid w:val="005A44C5"/>
    <w:rsid w:val="005B4B3F"/>
    <w:rsid w:val="005C1AAC"/>
    <w:rsid w:val="005C2E18"/>
    <w:rsid w:val="005C3F02"/>
    <w:rsid w:val="005C4698"/>
    <w:rsid w:val="005D1641"/>
    <w:rsid w:val="005D3171"/>
    <w:rsid w:val="005D32ED"/>
    <w:rsid w:val="005E52AE"/>
    <w:rsid w:val="005E5795"/>
    <w:rsid w:val="005E7F2E"/>
    <w:rsid w:val="005F07E4"/>
    <w:rsid w:val="005F18B0"/>
    <w:rsid w:val="005F1909"/>
    <w:rsid w:val="005F2010"/>
    <w:rsid w:val="005F226E"/>
    <w:rsid w:val="005F4D4F"/>
    <w:rsid w:val="005F59A2"/>
    <w:rsid w:val="005F7655"/>
    <w:rsid w:val="006053FE"/>
    <w:rsid w:val="00606D64"/>
    <w:rsid w:val="00616C86"/>
    <w:rsid w:val="006178FE"/>
    <w:rsid w:val="00623755"/>
    <w:rsid w:val="00627B55"/>
    <w:rsid w:val="00630D9F"/>
    <w:rsid w:val="00633DFC"/>
    <w:rsid w:val="0063416D"/>
    <w:rsid w:val="00637DE4"/>
    <w:rsid w:val="00642B14"/>
    <w:rsid w:val="00643587"/>
    <w:rsid w:val="00643CF0"/>
    <w:rsid w:val="006447D4"/>
    <w:rsid w:val="00646841"/>
    <w:rsid w:val="006505F8"/>
    <w:rsid w:val="00651A0E"/>
    <w:rsid w:val="0065276D"/>
    <w:rsid w:val="00652915"/>
    <w:rsid w:val="00652C58"/>
    <w:rsid w:val="00653E9F"/>
    <w:rsid w:val="00661F3B"/>
    <w:rsid w:val="006658D8"/>
    <w:rsid w:val="00667209"/>
    <w:rsid w:val="00667498"/>
    <w:rsid w:val="0067430C"/>
    <w:rsid w:val="00675583"/>
    <w:rsid w:val="00686309"/>
    <w:rsid w:val="00686ED3"/>
    <w:rsid w:val="00697877"/>
    <w:rsid w:val="00697CA6"/>
    <w:rsid w:val="006A00A2"/>
    <w:rsid w:val="006A0D18"/>
    <w:rsid w:val="006A53D4"/>
    <w:rsid w:val="006A5796"/>
    <w:rsid w:val="006A6854"/>
    <w:rsid w:val="006B082D"/>
    <w:rsid w:val="006B18D9"/>
    <w:rsid w:val="006B2360"/>
    <w:rsid w:val="006B2456"/>
    <w:rsid w:val="006B26C8"/>
    <w:rsid w:val="006B2A48"/>
    <w:rsid w:val="006B3160"/>
    <w:rsid w:val="006B625A"/>
    <w:rsid w:val="006C023C"/>
    <w:rsid w:val="006D0804"/>
    <w:rsid w:val="006D245C"/>
    <w:rsid w:val="006D6DAF"/>
    <w:rsid w:val="006D7C5E"/>
    <w:rsid w:val="006E4B15"/>
    <w:rsid w:val="006F0C35"/>
    <w:rsid w:val="006F1F48"/>
    <w:rsid w:val="006F6475"/>
    <w:rsid w:val="00700267"/>
    <w:rsid w:val="00702BA3"/>
    <w:rsid w:val="00704496"/>
    <w:rsid w:val="00705B38"/>
    <w:rsid w:val="00707527"/>
    <w:rsid w:val="0071227D"/>
    <w:rsid w:val="00712BD0"/>
    <w:rsid w:val="00712E1E"/>
    <w:rsid w:val="007178FB"/>
    <w:rsid w:val="00721844"/>
    <w:rsid w:val="00721F1F"/>
    <w:rsid w:val="007237D6"/>
    <w:rsid w:val="00733688"/>
    <w:rsid w:val="00734B82"/>
    <w:rsid w:val="00734FC3"/>
    <w:rsid w:val="007365A8"/>
    <w:rsid w:val="00736847"/>
    <w:rsid w:val="007458DA"/>
    <w:rsid w:val="00745CA4"/>
    <w:rsid w:val="00752860"/>
    <w:rsid w:val="00754E63"/>
    <w:rsid w:val="00760007"/>
    <w:rsid w:val="00762CB8"/>
    <w:rsid w:val="0076401C"/>
    <w:rsid w:val="00764546"/>
    <w:rsid w:val="007653CA"/>
    <w:rsid w:val="00765422"/>
    <w:rsid w:val="00765B1C"/>
    <w:rsid w:val="0076603E"/>
    <w:rsid w:val="007670B4"/>
    <w:rsid w:val="0077153B"/>
    <w:rsid w:val="00771AB3"/>
    <w:rsid w:val="00771AC4"/>
    <w:rsid w:val="0077432F"/>
    <w:rsid w:val="00774831"/>
    <w:rsid w:val="00774E2D"/>
    <w:rsid w:val="007756F3"/>
    <w:rsid w:val="00782FE7"/>
    <w:rsid w:val="007857BF"/>
    <w:rsid w:val="007878C5"/>
    <w:rsid w:val="00790506"/>
    <w:rsid w:val="00791BB2"/>
    <w:rsid w:val="00792EBC"/>
    <w:rsid w:val="007A371D"/>
    <w:rsid w:val="007A3E59"/>
    <w:rsid w:val="007A4B37"/>
    <w:rsid w:val="007A6767"/>
    <w:rsid w:val="007A7197"/>
    <w:rsid w:val="007A78EF"/>
    <w:rsid w:val="007B59A3"/>
    <w:rsid w:val="007C2308"/>
    <w:rsid w:val="007D07E1"/>
    <w:rsid w:val="007D5EEB"/>
    <w:rsid w:val="007D6C5B"/>
    <w:rsid w:val="007E4D76"/>
    <w:rsid w:val="007E5FDF"/>
    <w:rsid w:val="007E5FE9"/>
    <w:rsid w:val="007F0AB2"/>
    <w:rsid w:val="007F234A"/>
    <w:rsid w:val="00801502"/>
    <w:rsid w:val="0080756D"/>
    <w:rsid w:val="00815064"/>
    <w:rsid w:val="008171C6"/>
    <w:rsid w:val="0082054A"/>
    <w:rsid w:val="00821045"/>
    <w:rsid w:val="00823477"/>
    <w:rsid w:val="00823A47"/>
    <w:rsid w:val="00823F60"/>
    <w:rsid w:val="0082709A"/>
    <w:rsid w:val="00831E0B"/>
    <w:rsid w:val="008358F8"/>
    <w:rsid w:val="00835B14"/>
    <w:rsid w:val="00835FD1"/>
    <w:rsid w:val="00836452"/>
    <w:rsid w:val="00840780"/>
    <w:rsid w:val="00840A6D"/>
    <w:rsid w:val="008418BE"/>
    <w:rsid w:val="008422AE"/>
    <w:rsid w:val="0084366D"/>
    <w:rsid w:val="00843D68"/>
    <w:rsid w:val="00845F5F"/>
    <w:rsid w:val="008515B4"/>
    <w:rsid w:val="008517E9"/>
    <w:rsid w:val="00855332"/>
    <w:rsid w:val="00861861"/>
    <w:rsid w:val="0086224C"/>
    <w:rsid w:val="008622F6"/>
    <w:rsid w:val="00862AF4"/>
    <w:rsid w:val="00863B2B"/>
    <w:rsid w:val="00863FD9"/>
    <w:rsid w:val="008675E3"/>
    <w:rsid w:val="0087005A"/>
    <w:rsid w:val="00870817"/>
    <w:rsid w:val="008807BC"/>
    <w:rsid w:val="00880FC6"/>
    <w:rsid w:val="00883C25"/>
    <w:rsid w:val="00884809"/>
    <w:rsid w:val="0088481B"/>
    <w:rsid w:val="0089307A"/>
    <w:rsid w:val="0089340D"/>
    <w:rsid w:val="00896CE5"/>
    <w:rsid w:val="008972BF"/>
    <w:rsid w:val="008A0845"/>
    <w:rsid w:val="008A3899"/>
    <w:rsid w:val="008A5A83"/>
    <w:rsid w:val="008B07DA"/>
    <w:rsid w:val="008B0D47"/>
    <w:rsid w:val="008B44B6"/>
    <w:rsid w:val="008B6B94"/>
    <w:rsid w:val="008B7068"/>
    <w:rsid w:val="008C52C2"/>
    <w:rsid w:val="008C5565"/>
    <w:rsid w:val="008D2A14"/>
    <w:rsid w:val="008D3CAF"/>
    <w:rsid w:val="008D679A"/>
    <w:rsid w:val="008D7E07"/>
    <w:rsid w:val="008E2243"/>
    <w:rsid w:val="008E5F57"/>
    <w:rsid w:val="008E6BEA"/>
    <w:rsid w:val="008F2410"/>
    <w:rsid w:val="008F5394"/>
    <w:rsid w:val="008F5F09"/>
    <w:rsid w:val="008F7D7E"/>
    <w:rsid w:val="00903016"/>
    <w:rsid w:val="0090603A"/>
    <w:rsid w:val="00914217"/>
    <w:rsid w:val="009143F6"/>
    <w:rsid w:val="00915F8F"/>
    <w:rsid w:val="009166B1"/>
    <w:rsid w:val="0091739B"/>
    <w:rsid w:val="00917752"/>
    <w:rsid w:val="00922D48"/>
    <w:rsid w:val="009230A1"/>
    <w:rsid w:val="00931265"/>
    <w:rsid w:val="00932C93"/>
    <w:rsid w:val="0093353E"/>
    <w:rsid w:val="00934F9D"/>
    <w:rsid w:val="00936CF6"/>
    <w:rsid w:val="00941183"/>
    <w:rsid w:val="009448FE"/>
    <w:rsid w:val="009536AD"/>
    <w:rsid w:val="00955118"/>
    <w:rsid w:val="009557F2"/>
    <w:rsid w:val="00955AA4"/>
    <w:rsid w:val="00955EB4"/>
    <w:rsid w:val="009564AD"/>
    <w:rsid w:val="00960EE2"/>
    <w:rsid w:val="00960F0F"/>
    <w:rsid w:val="0096210A"/>
    <w:rsid w:val="009658FF"/>
    <w:rsid w:val="00965C4F"/>
    <w:rsid w:val="009713C3"/>
    <w:rsid w:val="0097227E"/>
    <w:rsid w:val="00972DA2"/>
    <w:rsid w:val="00975103"/>
    <w:rsid w:val="009755BE"/>
    <w:rsid w:val="009764FE"/>
    <w:rsid w:val="0098134A"/>
    <w:rsid w:val="00982780"/>
    <w:rsid w:val="00986866"/>
    <w:rsid w:val="00987CD4"/>
    <w:rsid w:val="00987D8B"/>
    <w:rsid w:val="009A2E48"/>
    <w:rsid w:val="009A53F9"/>
    <w:rsid w:val="009B0CE3"/>
    <w:rsid w:val="009B3CC4"/>
    <w:rsid w:val="009B4609"/>
    <w:rsid w:val="009B6A4C"/>
    <w:rsid w:val="009C19EA"/>
    <w:rsid w:val="009C3A22"/>
    <w:rsid w:val="009C66A6"/>
    <w:rsid w:val="009D3419"/>
    <w:rsid w:val="009D431E"/>
    <w:rsid w:val="009D6882"/>
    <w:rsid w:val="009D7816"/>
    <w:rsid w:val="009E0E3B"/>
    <w:rsid w:val="009E25CA"/>
    <w:rsid w:val="009E326F"/>
    <w:rsid w:val="009E5F3F"/>
    <w:rsid w:val="009F0755"/>
    <w:rsid w:val="009F0D0B"/>
    <w:rsid w:val="009F2257"/>
    <w:rsid w:val="00A01A41"/>
    <w:rsid w:val="00A03B87"/>
    <w:rsid w:val="00A07CE6"/>
    <w:rsid w:val="00A10DB6"/>
    <w:rsid w:val="00A12466"/>
    <w:rsid w:val="00A12B17"/>
    <w:rsid w:val="00A23477"/>
    <w:rsid w:val="00A27051"/>
    <w:rsid w:val="00A27136"/>
    <w:rsid w:val="00A325EF"/>
    <w:rsid w:val="00A32AB3"/>
    <w:rsid w:val="00A32EDE"/>
    <w:rsid w:val="00A35523"/>
    <w:rsid w:val="00A37D5D"/>
    <w:rsid w:val="00A44DDC"/>
    <w:rsid w:val="00A5120B"/>
    <w:rsid w:val="00A52C75"/>
    <w:rsid w:val="00A5453D"/>
    <w:rsid w:val="00A548DE"/>
    <w:rsid w:val="00A54CE1"/>
    <w:rsid w:val="00A55007"/>
    <w:rsid w:val="00A555C2"/>
    <w:rsid w:val="00A61D40"/>
    <w:rsid w:val="00A620A9"/>
    <w:rsid w:val="00A631AD"/>
    <w:rsid w:val="00A63829"/>
    <w:rsid w:val="00A66B17"/>
    <w:rsid w:val="00A701DE"/>
    <w:rsid w:val="00A72A81"/>
    <w:rsid w:val="00A72C93"/>
    <w:rsid w:val="00A7369F"/>
    <w:rsid w:val="00A744F9"/>
    <w:rsid w:val="00A75B93"/>
    <w:rsid w:val="00A76A38"/>
    <w:rsid w:val="00A81051"/>
    <w:rsid w:val="00A84481"/>
    <w:rsid w:val="00A850D0"/>
    <w:rsid w:val="00A856EB"/>
    <w:rsid w:val="00A90F5E"/>
    <w:rsid w:val="00A91CD8"/>
    <w:rsid w:val="00A92B39"/>
    <w:rsid w:val="00A9413F"/>
    <w:rsid w:val="00A948FE"/>
    <w:rsid w:val="00A96C10"/>
    <w:rsid w:val="00AA2196"/>
    <w:rsid w:val="00AA2E9C"/>
    <w:rsid w:val="00AB094F"/>
    <w:rsid w:val="00AB11FB"/>
    <w:rsid w:val="00AB3BDA"/>
    <w:rsid w:val="00AB6DC4"/>
    <w:rsid w:val="00AB76C8"/>
    <w:rsid w:val="00AC0F4F"/>
    <w:rsid w:val="00AC65BF"/>
    <w:rsid w:val="00AD055F"/>
    <w:rsid w:val="00AD1A95"/>
    <w:rsid w:val="00AD2A64"/>
    <w:rsid w:val="00AD423C"/>
    <w:rsid w:val="00AD54A6"/>
    <w:rsid w:val="00AD6B14"/>
    <w:rsid w:val="00AE1405"/>
    <w:rsid w:val="00AE1B13"/>
    <w:rsid w:val="00AE3C7D"/>
    <w:rsid w:val="00AE684D"/>
    <w:rsid w:val="00AE6CCE"/>
    <w:rsid w:val="00AF0465"/>
    <w:rsid w:val="00AF2CCF"/>
    <w:rsid w:val="00AF2D59"/>
    <w:rsid w:val="00B01AB3"/>
    <w:rsid w:val="00B04752"/>
    <w:rsid w:val="00B14911"/>
    <w:rsid w:val="00B168B2"/>
    <w:rsid w:val="00B173C2"/>
    <w:rsid w:val="00B178FA"/>
    <w:rsid w:val="00B17B25"/>
    <w:rsid w:val="00B210A2"/>
    <w:rsid w:val="00B24DAE"/>
    <w:rsid w:val="00B26611"/>
    <w:rsid w:val="00B27D84"/>
    <w:rsid w:val="00B35913"/>
    <w:rsid w:val="00B35D0F"/>
    <w:rsid w:val="00B37BB5"/>
    <w:rsid w:val="00B41E8B"/>
    <w:rsid w:val="00B451A3"/>
    <w:rsid w:val="00B51529"/>
    <w:rsid w:val="00B5295A"/>
    <w:rsid w:val="00B54AC3"/>
    <w:rsid w:val="00B61BCD"/>
    <w:rsid w:val="00B61EBB"/>
    <w:rsid w:val="00B6216D"/>
    <w:rsid w:val="00B6299D"/>
    <w:rsid w:val="00B65B61"/>
    <w:rsid w:val="00B668C7"/>
    <w:rsid w:val="00B67352"/>
    <w:rsid w:val="00B73AA4"/>
    <w:rsid w:val="00B73BF4"/>
    <w:rsid w:val="00B758D3"/>
    <w:rsid w:val="00B80D8E"/>
    <w:rsid w:val="00B8111D"/>
    <w:rsid w:val="00B84410"/>
    <w:rsid w:val="00B90F74"/>
    <w:rsid w:val="00B9274C"/>
    <w:rsid w:val="00B93303"/>
    <w:rsid w:val="00B93E9E"/>
    <w:rsid w:val="00B93EEE"/>
    <w:rsid w:val="00B949ED"/>
    <w:rsid w:val="00B94A39"/>
    <w:rsid w:val="00B95325"/>
    <w:rsid w:val="00B95491"/>
    <w:rsid w:val="00B959E7"/>
    <w:rsid w:val="00BB05FB"/>
    <w:rsid w:val="00BB11F1"/>
    <w:rsid w:val="00BB187F"/>
    <w:rsid w:val="00BB1A39"/>
    <w:rsid w:val="00BB6ADA"/>
    <w:rsid w:val="00BB733E"/>
    <w:rsid w:val="00BC1607"/>
    <w:rsid w:val="00BC29C9"/>
    <w:rsid w:val="00BC324F"/>
    <w:rsid w:val="00BC5485"/>
    <w:rsid w:val="00BC612D"/>
    <w:rsid w:val="00BC6C6D"/>
    <w:rsid w:val="00BC7FF3"/>
    <w:rsid w:val="00BD186B"/>
    <w:rsid w:val="00BD4774"/>
    <w:rsid w:val="00BD5919"/>
    <w:rsid w:val="00BD5D68"/>
    <w:rsid w:val="00BD66F2"/>
    <w:rsid w:val="00BD6700"/>
    <w:rsid w:val="00BD70E0"/>
    <w:rsid w:val="00BE0BA5"/>
    <w:rsid w:val="00BE30F3"/>
    <w:rsid w:val="00BF180E"/>
    <w:rsid w:val="00BF4D3E"/>
    <w:rsid w:val="00BF6269"/>
    <w:rsid w:val="00C03414"/>
    <w:rsid w:val="00C05630"/>
    <w:rsid w:val="00C100E3"/>
    <w:rsid w:val="00C11767"/>
    <w:rsid w:val="00C22915"/>
    <w:rsid w:val="00C24573"/>
    <w:rsid w:val="00C24AB0"/>
    <w:rsid w:val="00C30A77"/>
    <w:rsid w:val="00C339EC"/>
    <w:rsid w:val="00C374B6"/>
    <w:rsid w:val="00C37C3E"/>
    <w:rsid w:val="00C4373E"/>
    <w:rsid w:val="00C45E41"/>
    <w:rsid w:val="00C47FD8"/>
    <w:rsid w:val="00C5201E"/>
    <w:rsid w:val="00C53CC2"/>
    <w:rsid w:val="00C562F4"/>
    <w:rsid w:val="00C732FE"/>
    <w:rsid w:val="00C73ECB"/>
    <w:rsid w:val="00C73F0D"/>
    <w:rsid w:val="00C743AF"/>
    <w:rsid w:val="00C749AC"/>
    <w:rsid w:val="00C74FEA"/>
    <w:rsid w:val="00C75D7B"/>
    <w:rsid w:val="00C812A3"/>
    <w:rsid w:val="00C844CA"/>
    <w:rsid w:val="00C85726"/>
    <w:rsid w:val="00C86152"/>
    <w:rsid w:val="00C91DED"/>
    <w:rsid w:val="00C94919"/>
    <w:rsid w:val="00CA111D"/>
    <w:rsid w:val="00CA3EEF"/>
    <w:rsid w:val="00CA7734"/>
    <w:rsid w:val="00CB041C"/>
    <w:rsid w:val="00CB4DA0"/>
    <w:rsid w:val="00CB6A15"/>
    <w:rsid w:val="00CC1A7C"/>
    <w:rsid w:val="00CC2E7C"/>
    <w:rsid w:val="00CC4376"/>
    <w:rsid w:val="00CD0393"/>
    <w:rsid w:val="00CD0B7C"/>
    <w:rsid w:val="00CD27E5"/>
    <w:rsid w:val="00CD33B5"/>
    <w:rsid w:val="00CD369D"/>
    <w:rsid w:val="00CD63C2"/>
    <w:rsid w:val="00CE2756"/>
    <w:rsid w:val="00CE36F5"/>
    <w:rsid w:val="00CE623B"/>
    <w:rsid w:val="00CF0089"/>
    <w:rsid w:val="00CF1D0E"/>
    <w:rsid w:val="00CF3E03"/>
    <w:rsid w:val="00CF7AE7"/>
    <w:rsid w:val="00D03759"/>
    <w:rsid w:val="00D0433A"/>
    <w:rsid w:val="00D1113E"/>
    <w:rsid w:val="00D127DC"/>
    <w:rsid w:val="00D13A17"/>
    <w:rsid w:val="00D13C22"/>
    <w:rsid w:val="00D14F2A"/>
    <w:rsid w:val="00D14F59"/>
    <w:rsid w:val="00D24D37"/>
    <w:rsid w:val="00D25AC0"/>
    <w:rsid w:val="00D27799"/>
    <w:rsid w:val="00D27936"/>
    <w:rsid w:val="00D27EDB"/>
    <w:rsid w:val="00D31113"/>
    <w:rsid w:val="00D34665"/>
    <w:rsid w:val="00D35E14"/>
    <w:rsid w:val="00D404F0"/>
    <w:rsid w:val="00D436B3"/>
    <w:rsid w:val="00D436BC"/>
    <w:rsid w:val="00D45C3A"/>
    <w:rsid w:val="00D46197"/>
    <w:rsid w:val="00D46DBC"/>
    <w:rsid w:val="00D4726B"/>
    <w:rsid w:val="00D51BA2"/>
    <w:rsid w:val="00D51ED8"/>
    <w:rsid w:val="00D55746"/>
    <w:rsid w:val="00D57CFF"/>
    <w:rsid w:val="00D60951"/>
    <w:rsid w:val="00D61AA1"/>
    <w:rsid w:val="00D62CAC"/>
    <w:rsid w:val="00D62DC1"/>
    <w:rsid w:val="00D62FF8"/>
    <w:rsid w:val="00D634B1"/>
    <w:rsid w:val="00D65463"/>
    <w:rsid w:val="00D65C4A"/>
    <w:rsid w:val="00D66159"/>
    <w:rsid w:val="00D678BF"/>
    <w:rsid w:val="00D7083F"/>
    <w:rsid w:val="00D73FD4"/>
    <w:rsid w:val="00D75321"/>
    <w:rsid w:val="00D7569F"/>
    <w:rsid w:val="00D75D0A"/>
    <w:rsid w:val="00D77003"/>
    <w:rsid w:val="00D77D30"/>
    <w:rsid w:val="00D808C9"/>
    <w:rsid w:val="00D825FD"/>
    <w:rsid w:val="00D833F0"/>
    <w:rsid w:val="00D854F7"/>
    <w:rsid w:val="00D92454"/>
    <w:rsid w:val="00D926B9"/>
    <w:rsid w:val="00D92848"/>
    <w:rsid w:val="00D940E6"/>
    <w:rsid w:val="00D94700"/>
    <w:rsid w:val="00D95CB7"/>
    <w:rsid w:val="00D95DDF"/>
    <w:rsid w:val="00DA2977"/>
    <w:rsid w:val="00DA415E"/>
    <w:rsid w:val="00DB1445"/>
    <w:rsid w:val="00DB1A08"/>
    <w:rsid w:val="00DB22C1"/>
    <w:rsid w:val="00DB568F"/>
    <w:rsid w:val="00DB6058"/>
    <w:rsid w:val="00DB6587"/>
    <w:rsid w:val="00DB71C7"/>
    <w:rsid w:val="00DB75B5"/>
    <w:rsid w:val="00DC01C4"/>
    <w:rsid w:val="00DC0479"/>
    <w:rsid w:val="00DC0879"/>
    <w:rsid w:val="00DC49FC"/>
    <w:rsid w:val="00DC67A0"/>
    <w:rsid w:val="00DD2BD4"/>
    <w:rsid w:val="00DD442D"/>
    <w:rsid w:val="00DD4C7F"/>
    <w:rsid w:val="00DD4E60"/>
    <w:rsid w:val="00DE0334"/>
    <w:rsid w:val="00DE3268"/>
    <w:rsid w:val="00DE3456"/>
    <w:rsid w:val="00DE45D9"/>
    <w:rsid w:val="00DF4F25"/>
    <w:rsid w:val="00DF7F60"/>
    <w:rsid w:val="00E00C00"/>
    <w:rsid w:val="00E03D39"/>
    <w:rsid w:val="00E0521B"/>
    <w:rsid w:val="00E06700"/>
    <w:rsid w:val="00E06D24"/>
    <w:rsid w:val="00E10543"/>
    <w:rsid w:val="00E10564"/>
    <w:rsid w:val="00E11361"/>
    <w:rsid w:val="00E13470"/>
    <w:rsid w:val="00E13679"/>
    <w:rsid w:val="00E16882"/>
    <w:rsid w:val="00E17329"/>
    <w:rsid w:val="00E17520"/>
    <w:rsid w:val="00E20123"/>
    <w:rsid w:val="00E21BE5"/>
    <w:rsid w:val="00E223BB"/>
    <w:rsid w:val="00E23CF0"/>
    <w:rsid w:val="00E24610"/>
    <w:rsid w:val="00E25070"/>
    <w:rsid w:val="00E26A7D"/>
    <w:rsid w:val="00E27576"/>
    <w:rsid w:val="00E2761D"/>
    <w:rsid w:val="00E363F7"/>
    <w:rsid w:val="00E3687B"/>
    <w:rsid w:val="00E37702"/>
    <w:rsid w:val="00E429EB"/>
    <w:rsid w:val="00E42D4B"/>
    <w:rsid w:val="00E461C8"/>
    <w:rsid w:val="00E47952"/>
    <w:rsid w:val="00E536C1"/>
    <w:rsid w:val="00E56A0B"/>
    <w:rsid w:val="00E56DC3"/>
    <w:rsid w:val="00E57FB6"/>
    <w:rsid w:val="00E602A5"/>
    <w:rsid w:val="00E645F1"/>
    <w:rsid w:val="00E6629C"/>
    <w:rsid w:val="00E72675"/>
    <w:rsid w:val="00E732C1"/>
    <w:rsid w:val="00E73B03"/>
    <w:rsid w:val="00E7456F"/>
    <w:rsid w:val="00E765FB"/>
    <w:rsid w:val="00E818E2"/>
    <w:rsid w:val="00E82361"/>
    <w:rsid w:val="00E853CB"/>
    <w:rsid w:val="00E905A2"/>
    <w:rsid w:val="00E9153A"/>
    <w:rsid w:val="00E926EA"/>
    <w:rsid w:val="00E93A70"/>
    <w:rsid w:val="00E93E8D"/>
    <w:rsid w:val="00E95DC0"/>
    <w:rsid w:val="00E9661C"/>
    <w:rsid w:val="00E9755E"/>
    <w:rsid w:val="00EA1AB7"/>
    <w:rsid w:val="00EA22FB"/>
    <w:rsid w:val="00EA3AAB"/>
    <w:rsid w:val="00EA3D83"/>
    <w:rsid w:val="00EA4330"/>
    <w:rsid w:val="00EA5825"/>
    <w:rsid w:val="00EA5BE7"/>
    <w:rsid w:val="00EA5F0A"/>
    <w:rsid w:val="00EB3420"/>
    <w:rsid w:val="00EB498E"/>
    <w:rsid w:val="00EC1A0C"/>
    <w:rsid w:val="00EC1E85"/>
    <w:rsid w:val="00EC7641"/>
    <w:rsid w:val="00ED02AB"/>
    <w:rsid w:val="00ED1AFA"/>
    <w:rsid w:val="00ED317D"/>
    <w:rsid w:val="00ED4FCD"/>
    <w:rsid w:val="00ED7502"/>
    <w:rsid w:val="00EE21EB"/>
    <w:rsid w:val="00EE284F"/>
    <w:rsid w:val="00EE2D27"/>
    <w:rsid w:val="00EE377A"/>
    <w:rsid w:val="00EE3AD6"/>
    <w:rsid w:val="00EE4181"/>
    <w:rsid w:val="00EE4319"/>
    <w:rsid w:val="00EE5519"/>
    <w:rsid w:val="00EE636F"/>
    <w:rsid w:val="00EE7004"/>
    <w:rsid w:val="00EF37D8"/>
    <w:rsid w:val="00F007D4"/>
    <w:rsid w:val="00F024B8"/>
    <w:rsid w:val="00F03A8E"/>
    <w:rsid w:val="00F03CA7"/>
    <w:rsid w:val="00F06F84"/>
    <w:rsid w:val="00F13E9C"/>
    <w:rsid w:val="00F16B01"/>
    <w:rsid w:val="00F17EB0"/>
    <w:rsid w:val="00F22F83"/>
    <w:rsid w:val="00F236E3"/>
    <w:rsid w:val="00F309B4"/>
    <w:rsid w:val="00F40BA9"/>
    <w:rsid w:val="00F414AC"/>
    <w:rsid w:val="00F41CA6"/>
    <w:rsid w:val="00F41D39"/>
    <w:rsid w:val="00F44F2B"/>
    <w:rsid w:val="00F46928"/>
    <w:rsid w:val="00F47EA7"/>
    <w:rsid w:val="00F5232F"/>
    <w:rsid w:val="00F56C4D"/>
    <w:rsid w:val="00F57975"/>
    <w:rsid w:val="00F6025E"/>
    <w:rsid w:val="00F60BB3"/>
    <w:rsid w:val="00F60EFA"/>
    <w:rsid w:val="00F64E6C"/>
    <w:rsid w:val="00F65B3E"/>
    <w:rsid w:val="00F65CE6"/>
    <w:rsid w:val="00F6715D"/>
    <w:rsid w:val="00F70AC3"/>
    <w:rsid w:val="00F71476"/>
    <w:rsid w:val="00F72D14"/>
    <w:rsid w:val="00F73D1D"/>
    <w:rsid w:val="00F74596"/>
    <w:rsid w:val="00F75CC3"/>
    <w:rsid w:val="00F81470"/>
    <w:rsid w:val="00F83C1F"/>
    <w:rsid w:val="00F9007C"/>
    <w:rsid w:val="00F90DE4"/>
    <w:rsid w:val="00F9251B"/>
    <w:rsid w:val="00FA0ED8"/>
    <w:rsid w:val="00FA1ACC"/>
    <w:rsid w:val="00FA2F9E"/>
    <w:rsid w:val="00FA524D"/>
    <w:rsid w:val="00FA76C8"/>
    <w:rsid w:val="00FB2051"/>
    <w:rsid w:val="00FC3246"/>
    <w:rsid w:val="00FC3D08"/>
    <w:rsid w:val="00FC3DB3"/>
    <w:rsid w:val="00FC3F84"/>
    <w:rsid w:val="00FC58DD"/>
    <w:rsid w:val="00FC7CE1"/>
    <w:rsid w:val="00FC7D39"/>
    <w:rsid w:val="00FD2496"/>
    <w:rsid w:val="00FD2885"/>
    <w:rsid w:val="00FD4B5E"/>
    <w:rsid w:val="00FD62F0"/>
    <w:rsid w:val="00FD7334"/>
    <w:rsid w:val="00FE1070"/>
    <w:rsid w:val="00FE109C"/>
    <w:rsid w:val="00FE18EB"/>
    <w:rsid w:val="00FE2201"/>
    <w:rsid w:val="00FE3D5B"/>
    <w:rsid w:val="00FE49E6"/>
    <w:rsid w:val="00FE5465"/>
    <w:rsid w:val="00FE6C6B"/>
    <w:rsid w:val="00FF1604"/>
    <w:rsid w:val="00FF5F98"/>
    <w:rsid w:val="00FF6849"/>
    <w:rsid w:val="1E5AC616"/>
    <w:rsid w:val="26ED1B3C"/>
    <w:rsid w:val="423A8D01"/>
    <w:rsid w:val="427FE5F6"/>
    <w:rsid w:val="4A16D27F"/>
    <w:rsid w:val="72FA8AC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777"/>
    </o:shapedefaults>
    <o:shapelayout v:ext="edit">
      <o:idmap v:ext="edit" data="2"/>
    </o:shapelayout>
  </w:shapeDefaults>
  <w:doNotEmbedSmartTags/>
  <w:decimalSymbol w:val="."/>
  <w:listSeparator w:val=","/>
  <w14:docId w14:val="47A67CC2"/>
  <w15:docId w15:val="{2EA147E7-FE3A-48C3-BCC1-F755149C1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E25CA"/>
    <w:pPr>
      <w:widowControl w:val="0"/>
      <w:autoSpaceDE w:val="0"/>
      <w:autoSpaceDN w:val="0"/>
      <w:adjustRightInd w:val="0"/>
    </w:pPr>
  </w:style>
  <w:style w:type="paragraph" w:styleId="Heading1">
    <w:name w:val="heading 1"/>
    <w:basedOn w:val="BodyText"/>
    <w:next w:val="BodyText"/>
    <w:link w:val="Heading1Char"/>
    <w:qFormat/>
    <w:rsid w:val="00A548DE"/>
    <w:pPr>
      <w:keepNext/>
      <w:keepLines/>
      <w:widowControl w:val="0"/>
      <w:autoSpaceDE w:val="0"/>
      <w:autoSpaceDN w:val="0"/>
      <w:adjustRightInd w:val="0"/>
      <w:spacing w:before="440"/>
      <w:ind w:left="360" w:hanging="360"/>
      <w:outlineLvl w:val="0"/>
    </w:pPr>
    <w:rPr>
      <w:rFonts w:eastAsiaTheme="majorEastAsia" w:cstheme="majorBidi"/>
      <w:caps/>
    </w:rPr>
  </w:style>
  <w:style w:type="paragraph" w:styleId="Heading2">
    <w:name w:val="heading 2"/>
    <w:basedOn w:val="BodyText"/>
    <w:next w:val="BodyText"/>
    <w:link w:val="Heading2Char"/>
    <w:qFormat/>
    <w:rsid w:val="00A548DE"/>
    <w:pPr>
      <w:keepNext/>
      <w:keepLines/>
      <w:outlineLvl w:val="1"/>
    </w:pPr>
    <w:rPr>
      <w:rFonts w:eastAsiaTheme="majorEastAsia" w:cstheme="majorBidi"/>
      <w:szCs w:val="26"/>
    </w:rPr>
  </w:style>
  <w:style w:type="paragraph" w:styleId="Heading3">
    <w:name w:val="heading 3"/>
    <w:basedOn w:val="BodyText"/>
    <w:next w:val="BodyText"/>
    <w:link w:val="Heading3Char"/>
    <w:unhideWhenUsed/>
    <w:qFormat/>
    <w:rsid w:val="00A548DE"/>
    <w:pPr>
      <w:keepNext/>
      <w:keepLines/>
      <w:pageBreakBefore/>
      <w:jc w:val="cente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TOC1">
    <w:name w:val="toc 1"/>
    <w:basedOn w:val="Normal"/>
    <w:next w:val="Normal"/>
    <w:autoRedefine/>
    <w:uiPriority w:val="39"/>
    <w:unhideWhenUsed/>
    <w:rsid w:val="00661F3B"/>
    <w:pPr>
      <w:spacing w:after="120"/>
      <w:contextualSpacing/>
    </w:pPr>
    <w:rPr>
      <w:rFonts w:eastAsiaTheme="minorHAnsi"/>
    </w:rPr>
  </w:style>
  <w:style w:type="paragraph" w:styleId="Header">
    <w:name w:val="header"/>
    <w:basedOn w:val="Normal"/>
    <w:rsid w:val="00D94700"/>
    <w:pPr>
      <w:tabs>
        <w:tab w:val="center" w:pos="4320"/>
        <w:tab w:val="right" w:pos="8640"/>
      </w:tabs>
    </w:pPr>
  </w:style>
  <w:style w:type="paragraph" w:styleId="Footer">
    <w:name w:val="footer"/>
    <w:basedOn w:val="Normal"/>
    <w:rsid w:val="00D94700"/>
    <w:pPr>
      <w:tabs>
        <w:tab w:val="center" w:pos="4320"/>
        <w:tab w:val="right" w:pos="8640"/>
      </w:tabs>
    </w:pPr>
  </w:style>
  <w:style w:type="paragraph" w:styleId="BalloonText">
    <w:name w:val="Balloon Text"/>
    <w:basedOn w:val="Normal"/>
    <w:semiHidden/>
    <w:rsid w:val="00F9251B"/>
    <w:rPr>
      <w:rFonts w:ascii="Tahoma" w:hAnsi="Tahoma" w:cs="Tahoma"/>
      <w:sz w:val="16"/>
      <w:szCs w:val="16"/>
    </w:rPr>
  </w:style>
  <w:style w:type="character" w:styleId="PageNumber">
    <w:name w:val="page number"/>
    <w:basedOn w:val="DefaultParagraphFont"/>
    <w:rsid w:val="00EC1A0C"/>
  </w:style>
  <w:style w:type="character" w:styleId="Hyperlink">
    <w:name w:val="Hyperlink"/>
    <w:basedOn w:val="DefaultParagraphFont"/>
    <w:uiPriority w:val="99"/>
    <w:rsid w:val="001A3D70"/>
    <w:rPr>
      <w:color w:val="0000FF"/>
      <w:u w:val="single"/>
    </w:rPr>
  </w:style>
  <w:style w:type="paragraph" w:styleId="TOC2">
    <w:name w:val="toc 2"/>
    <w:basedOn w:val="Normal"/>
    <w:next w:val="Normal"/>
    <w:autoRedefine/>
    <w:uiPriority w:val="39"/>
    <w:rsid w:val="00ED317D"/>
    <w:pPr>
      <w:tabs>
        <w:tab w:val="left" w:pos="1800"/>
        <w:tab w:val="right" w:leader="dot" w:pos="9350"/>
      </w:tabs>
      <w:spacing w:after="120"/>
      <w:ind w:left="245"/>
      <w:contextualSpacing/>
    </w:pPr>
  </w:style>
  <w:style w:type="paragraph" w:customStyle="1" w:styleId="Default">
    <w:name w:val="Default"/>
    <w:rsid w:val="00A54CE1"/>
    <w:pPr>
      <w:autoSpaceDE w:val="0"/>
      <w:autoSpaceDN w:val="0"/>
      <w:adjustRightInd w:val="0"/>
    </w:pPr>
    <w:rPr>
      <w:color w:val="000000"/>
      <w:sz w:val="24"/>
      <w:szCs w:val="24"/>
    </w:rPr>
  </w:style>
  <w:style w:type="character" w:styleId="FollowedHyperlink">
    <w:name w:val="FollowedHyperlink"/>
    <w:basedOn w:val="DefaultParagraphFont"/>
    <w:semiHidden/>
    <w:unhideWhenUsed/>
    <w:rsid w:val="00AE6CCE"/>
    <w:rPr>
      <w:color w:val="800080" w:themeColor="followedHyperlink"/>
      <w:u w:val="single"/>
    </w:rPr>
  </w:style>
  <w:style w:type="paragraph" w:styleId="ListParagraph">
    <w:name w:val="List Paragraph"/>
    <w:basedOn w:val="Normal"/>
    <w:uiPriority w:val="34"/>
    <w:qFormat/>
    <w:rsid w:val="00EB498E"/>
    <w:pPr>
      <w:ind w:left="720"/>
      <w:contextualSpacing/>
    </w:pPr>
  </w:style>
  <w:style w:type="character" w:styleId="CommentReference">
    <w:name w:val="annotation reference"/>
    <w:basedOn w:val="DefaultParagraphFont"/>
    <w:semiHidden/>
    <w:unhideWhenUsed/>
    <w:rsid w:val="0023356E"/>
    <w:rPr>
      <w:sz w:val="16"/>
      <w:szCs w:val="16"/>
    </w:rPr>
  </w:style>
  <w:style w:type="paragraph" w:styleId="CommentText">
    <w:name w:val="annotation text"/>
    <w:basedOn w:val="Normal"/>
    <w:link w:val="CommentTextChar"/>
    <w:semiHidden/>
    <w:unhideWhenUsed/>
    <w:rsid w:val="0023356E"/>
    <w:rPr>
      <w:sz w:val="20"/>
      <w:szCs w:val="20"/>
    </w:rPr>
  </w:style>
  <w:style w:type="character" w:customStyle="1" w:styleId="CommentTextChar">
    <w:name w:val="Comment Text Char"/>
    <w:basedOn w:val="DefaultParagraphFont"/>
    <w:link w:val="CommentText"/>
    <w:semiHidden/>
    <w:rsid w:val="0023356E"/>
    <w:rPr>
      <w:sz w:val="20"/>
      <w:szCs w:val="20"/>
    </w:rPr>
  </w:style>
  <w:style w:type="character" w:styleId="UnresolvedMention">
    <w:name w:val="Unresolved Mention"/>
    <w:basedOn w:val="DefaultParagraphFont"/>
    <w:uiPriority w:val="99"/>
    <w:semiHidden/>
    <w:unhideWhenUsed/>
    <w:rsid w:val="008675E3"/>
    <w:rPr>
      <w:color w:val="605E5C"/>
      <w:shd w:val="clear" w:color="auto" w:fill="E1DFDD"/>
    </w:rPr>
  </w:style>
  <w:style w:type="paragraph" w:styleId="CommentSubject">
    <w:name w:val="annotation subject"/>
    <w:basedOn w:val="CommentText"/>
    <w:next w:val="CommentText"/>
    <w:link w:val="CommentSubjectChar"/>
    <w:semiHidden/>
    <w:unhideWhenUsed/>
    <w:rsid w:val="0046117A"/>
    <w:rPr>
      <w:b/>
      <w:bCs/>
    </w:rPr>
  </w:style>
  <w:style w:type="character" w:customStyle="1" w:styleId="CommentSubjectChar">
    <w:name w:val="Comment Subject Char"/>
    <w:basedOn w:val="CommentTextChar"/>
    <w:link w:val="CommentSubject"/>
    <w:semiHidden/>
    <w:rsid w:val="0046117A"/>
    <w:rPr>
      <w:b/>
      <w:bCs/>
      <w:sz w:val="20"/>
      <w:szCs w:val="20"/>
    </w:rPr>
  </w:style>
  <w:style w:type="paragraph" w:styleId="Revision">
    <w:name w:val="Revision"/>
    <w:hidden/>
    <w:uiPriority w:val="99"/>
    <w:semiHidden/>
    <w:rsid w:val="00A10DB6"/>
  </w:style>
  <w:style w:type="paragraph" w:customStyle="1" w:styleId="attachmenttitle">
    <w:name w:val="attachment title"/>
    <w:next w:val="BodyText"/>
    <w:qFormat/>
    <w:rsid w:val="00A548DE"/>
    <w:pPr>
      <w:keepNext/>
      <w:keepLines/>
      <w:widowControl w:val="0"/>
      <w:spacing w:after="220"/>
      <w:jc w:val="center"/>
      <w:outlineLvl w:val="0"/>
    </w:pPr>
  </w:style>
  <w:style w:type="paragraph" w:styleId="BodyText">
    <w:name w:val="Body Text"/>
    <w:link w:val="BodyTextChar"/>
    <w:rsid w:val="00A548DE"/>
    <w:pPr>
      <w:spacing w:after="220"/>
    </w:pPr>
    <w:rPr>
      <w:rFonts w:eastAsiaTheme="minorHAnsi"/>
    </w:rPr>
  </w:style>
  <w:style w:type="character" w:customStyle="1" w:styleId="BodyTextChar">
    <w:name w:val="Body Text Char"/>
    <w:basedOn w:val="DefaultParagraphFont"/>
    <w:link w:val="BodyText"/>
    <w:rsid w:val="00A548DE"/>
    <w:rPr>
      <w:rFonts w:eastAsiaTheme="minorHAnsi"/>
    </w:rPr>
  </w:style>
  <w:style w:type="paragraph" w:customStyle="1" w:styleId="BodyText-table">
    <w:name w:val="Body Text - table"/>
    <w:qFormat/>
    <w:rsid w:val="00A548DE"/>
    <w:rPr>
      <w:rFonts w:eastAsiaTheme="minorHAnsi" w:cstheme="minorBidi"/>
    </w:rPr>
  </w:style>
  <w:style w:type="paragraph" w:styleId="BodyText2">
    <w:name w:val="Body Text 2"/>
    <w:link w:val="BodyText2Char"/>
    <w:rsid w:val="00F5232F"/>
    <w:pPr>
      <w:spacing w:after="220"/>
      <w:ind w:left="1800" w:hanging="1440"/>
    </w:pPr>
  </w:style>
  <w:style w:type="character" w:customStyle="1" w:styleId="BodyText2Char">
    <w:name w:val="Body Text 2 Char"/>
    <w:basedOn w:val="DefaultParagraphFont"/>
    <w:link w:val="BodyText2"/>
    <w:rsid w:val="00F5232F"/>
  </w:style>
  <w:style w:type="paragraph" w:customStyle="1" w:styleId="EffectiveDate">
    <w:name w:val="Effective Date"/>
    <w:next w:val="BodyText"/>
    <w:qFormat/>
    <w:rsid w:val="00A548DE"/>
    <w:pPr>
      <w:spacing w:before="220" w:after="440"/>
      <w:jc w:val="center"/>
    </w:pPr>
  </w:style>
  <w:style w:type="character" w:customStyle="1" w:styleId="Heading1Char">
    <w:name w:val="Heading 1 Char"/>
    <w:basedOn w:val="DefaultParagraphFont"/>
    <w:link w:val="Heading1"/>
    <w:rsid w:val="00A548DE"/>
    <w:rPr>
      <w:rFonts w:eastAsiaTheme="majorEastAsia" w:cstheme="majorBidi"/>
      <w:caps/>
    </w:rPr>
  </w:style>
  <w:style w:type="character" w:customStyle="1" w:styleId="Heading2Char">
    <w:name w:val="Heading 2 Char"/>
    <w:basedOn w:val="DefaultParagraphFont"/>
    <w:link w:val="Heading2"/>
    <w:rsid w:val="00A548DE"/>
    <w:rPr>
      <w:rFonts w:eastAsiaTheme="majorEastAsia" w:cstheme="majorBidi"/>
      <w:szCs w:val="26"/>
    </w:rPr>
  </w:style>
  <w:style w:type="character" w:customStyle="1" w:styleId="Heading3Char">
    <w:name w:val="Heading 3 Char"/>
    <w:basedOn w:val="DefaultParagraphFont"/>
    <w:link w:val="Heading3"/>
    <w:rsid w:val="00A548DE"/>
    <w:rPr>
      <w:rFonts w:eastAsiaTheme="minorHAnsi"/>
    </w:rPr>
  </w:style>
  <w:style w:type="paragraph" w:customStyle="1" w:styleId="IMCIP">
    <w:name w:val="IMC/IP #"/>
    <w:rsid w:val="00A548DE"/>
    <w:pPr>
      <w:widowControl w:val="0"/>
      <w:pBdr>
        <w:top w:val="single" w:sz="8" w:space="3" w:color="auto"/>
        <w:bottom w:val="single" w:sz="8" w:space="3" w:color="auto"/>
      </w:pBdr>
      <w:spacing w:after="220"/>
      <w:jc w:val="center"/>
    </w:pPr>
    <w:rPr>
      <w:rFonts w:eastAsiaTheme="minorHAnsi"/>
      <w:iCs/>
      <w:caps/>
    </w:rPr>
  </w:style>
  <w:style w:type="paragraph" w:customStyle="1" w:styleId="JOURNALHeading2">
    <w:name w:val="JOURNAL Heading 2"/>
    <w:basedOn w:val="BodyText"/>
    <w:qFormat/>
    <w:rsid w:val="00A548DE"/>
    <w:pPr>
      <w:keepNext/>
      <w:spacing w:before="440"/>
      <w:ind w:left="2520" w:hanging="2520"/>
    </w:pPr>
    <w:rPr>
      <w:bCs/>
    </w:rPr>
  </w:style>
  <w:style w:type="paragraph" w:customStyle="1" w:styleId="JournalTOPIC">
    <w:name w:val="Journal TOPIC"/>
    <w:basedOn w:val="Normal"/>
    <w:qFormat/>
    <w:rsid w:val="00A548DE"/>
    <w:pPr>
      <w:keepNext/>
      <w:keepLines/>
      <w:pageBreakBefore/>
      <w:spacing w:after="220"/>
      <w:jc w:val="center"/>
      <w:outlineLvl w:val="1"/>
    </w:pPr>
    <w:rPr>
      <w:rFonts w:eastAsiaTheme="minorHAnsi"/>
    </w:rPr>
  </w:style>
  <w:style w:type="paragraph" w:styleId="ListBullet2">
    <w:name w:val="List Bullet 2"/>
    <w:unhideWhenUsed/>
    <w:rsid w:val="00A548DE"/>
    <w:pPr>
      <w:numPr>
        <w:numId w:val="4"/>
      </w:numPr>
      <w:spacing w:after="220"/>
    </w:pPr>
    <w:rPr>
      <w:rFonts w:eastAsiaTheme="minorHAnsi"/>
    </w:rPr>
  </w:style>
  <w:style w:type="paragraph" w:styleId="ListBullet3">
    <w:name w:val="List Bullet 3"/>
    <w:basedOn w:val="Normal"/>
    <w:uiPriority w:val="99"/>
    <w:unhideWhenUsed/>
    <w:rsid w:val="00097E8B"/>
    <w:pPr>
      <w:widowControl/>
      <w:numPr>
        <w:numId w:val="5"/>
      </w:numPr>
      <w:spacing w:after="220"/>
    </w:pPr>
    <w:rPr>
      <w:rFonts w:eastAsiaTheme="minorHAnsi"/>
    </w:rPr>
  </w:style>
  <w:style w:type="paragraph" w:customStyle="1" w:styleId="NRCINSPECTIONMANUAL">
    <w:name w:val="NRC INSPECTION MANUAL"/>
    <w:next w:val="BodyText"/>
    <w:link w:val="NRCINSPECTIONMANUALChar"/>
    <w:qFormat/>
    <w:rsid w:val="00A548DE"/>
    <w:pPr>
      <w:tabs>
        <w:tab w:val="center" w:pos="4680"/>
        <w:tab w:val="right" w:pos="9360"/>
      </w:tabs>
      <w:spacing w:after="220"/>
    </w:pPr>
    <w:rPr>
      <w:rFonts w:eastAsiaTheme="minorHAnsi"/>
      <w:sz w:val="20"/>
    </w:rPr>
  </w:style>
  <w:style w:type="character" w:customStyle="1" w:styleId="NRCINSPECTIONMANUALChar">
    <w:name w:val="NRC INSPECTION MANUAL Char"/>
    <w:basedOn w:val="DefaultParagraphFont"/>
    <w:link w:val="NRCINSPECTIONMANUAL"/>
    <w:rsid w:val="00A548DE"/>
    <w:rPr>
      <w:rFonts w:eastAsiaTheme="minorHAnsi"/>
      <w:sz w:val="20"/>
    </w:rPr>
  </w:style>
  <w:style w:type="paragraph" w:customStyle="1" w:styleId="SectionTitlePage">
    <w:name w:val="Section Title Page"/>
    <w:basedOn w:val="BodyText"/>
    <w:rsid w:val="00E429EB"/>
    <w:pPr>
      <w:jc w:val="center"/>
      <w:outlineLvl w:val="0"/>
    </w:pPr>
    <w:rPr>
      <w:rFonts w:eastAsia="Times New Roman" w:cs="Times New Roman"/>
      <w:szCs w:val="20"/>
    </w:rPr>
  </w:style>
  <w:style w:type="paragraph" w:customStyle="1" w:styleId="Signatureline">
    <w:name w:val="Signature line"/>
    <w:basedOn w:val="BodyText"/>
    <w:qFormat/>
    <w:rsid w:val="00A548DE"/>
    <w:pPr>
      <w:keepLines/>
      <w:widowControl w:val="0"/>
      <w:spacing w:before="440"/>
    </w:pPr>
  </w:style>
  <w:style w:type="paragraph" w:styleId="Title">
    <w:name w:val="Title"/>
    <w:basedOn w:val="Normal"/>
    <w:next w:val="Normal"/>
    <w:link w:val="TitleChar"/>
    <w:qFormat/>
    <w:rsid w:val="00A548DE"/>
    <w:pPr>
      <w:widowControl/>
      <w:spacing w:before="220" w:after="220"/>
      <w:jc w:val="center"/>
    </w:pPr>
  </w:style>
  <w:style w:type="character" w:customStyle="1" w:styleId="TitleChar">
    <w:name w:val="Title Char"/>
    <w:basedOn w:val="DefaultParagraphFont"/>
    <w:link w:val="Title"/>
    <w:rsid w:val="00A548DE"/>
  </w:style>
  <w:style w:type="paragraph" w:styleId="TOCHeading">
    <w:name w:val="TOC Heading"/>
    <w:basedOn w:val="Heading1"/>
    <w:next w:val="Normal"/>
    <w:uiPriority w:val="39"/>
    <w:unhideWhenUsed/>
    <w:qFormat/>
    <w:rsid w:val="00D7569F"/>
    <w:pPr>
      <w:spacing w:before="0"/>
      <w:jc w:val="center"/>
      <w:outlineLvl w:val="9"/>
    </w:pPr>
    <w:rPr>
      <w:szCs w:val="32"/>
    </w:rPr>
  </w:style>
  <w:style w:type="paragraph" w:customStyle="1" w:styleId="Memoheader">
    <w:name w:val="Memo header"/>
    <w:qFormat/>
    <w:rsid w:val="00D92454"/>
    <w:pPr>
      <w:widowControl w:val="0"/>
      <w:tabs>
        <w:tab w:val="left" w:pos="2520"/>
      </w:tabs>
      <w:autoSpaceDE w:val="0"/>
      <w:autoSpaceDN w:val="0"/>
      <w:adjustRightInd w:val="0"/>
      <w:spacing w:after="220"/>
      <w:ind w:left="2520" w:hanging="2520"/>
    </w:pPr>
  </w:style>
  <w:style w:type="paragraph" w:customStyle="1" w:styleId="Memodate">
    <w:name w:val="Memo date"/>
    <w:qFormat/>
    <w:rsid w:val="00D127DC"/>
    <w:pPr>
      <w:widowControl w:val="0"/>
      <w:autoSpaceDE w:val="0"/>
      <w:autoSpaceDN w:val="0"/>
      <w:adjustRightInd w:val="0"/>
      <w:spacing w:after="440"/>
      <w:jc w:val="center"/>
    </w:pPr>
  </w:style>
  <w:style w:type="paragraph" w:customStyle="1" w:styleId="MemoSubject">
    <w:name w:val="Memo Subject"/>
    <w:basedOn w:val="Memoheader"/>
    <w:qFormat/>
    <w:rsid w:val="004660BC"/>
    <w:pPr>
      <w:spacing w:after="440"/>
    </w:pPr>
  </w:style>
  <w:style w:type="paragraph" w:customStyle="1" w:styleId="REFERENCES1hanging">
    <w:name w:val="REFERENCES 1&quot; hanging"/>
    <w:qFormat/>
    <w:rsid w:val="00B5295A"/>
    <w:pPr>
      <w:spacing w:after="220"/>
      <w:ind w:left="1440" w:hanging="1440"/>
    </w:pPr>
  </w:style>
  <w:style w:type="paragraph" w:customStyle="1" w:styleId="REFERENCESheading2">
    <w:name w:val="REFERENCES heading 2"/>
    <w:qFormat/>
    <w:rsid w:val="00204BBE"/>
    <w:pPr>
      <w:keepNext/>
      <w:spacing w:before="440" w:after="220"/>
    </w:pPr>
    <w:rPr>
      <w:u w:val="single"/>
    </w:rPr>
  </w:style>
  <w:style w:type="paragraph" w:customStyle="1" w:styleId="REFERENCES15hanging">
    <w:name w:val="REFERENCES 1.5&quot; hanging"/>
    <w:basedOn w:val="REFERENCES1hanging"/>
    <w:qFormat/>
    <w:rsid w:val="00DE3268"/>
    <w:pPr>
      <w:ind w:left="2160" w:hanging="2160"/>
    </w:pPr>
  </w:style>
  <w:style w:type="paragraph" w:customStyle="1" w:styleId="REFERENCES2hanging">
    <w:name w:val="REFERENCES 2&quot; hanging"/>
    <w:basedOn w:val="REFERENCES15hanging"/>
    <w:qFormat/>
    <w:rsid w:val="0047439D"/>
    <w:pPr>
      <w:ind w:left="2880" w:hanging="2880"/>
    </w:pPr>
  </w:style>
  <w:style w:type="paragraph" w:customStyle="1" w:styleId="REFERENCESheading1">
    <w:name w:val="REFERENCES heading 1"/>
    <w:basedOn w:val="BodyText"/>
    <w:qFormat/>
    <w:rsid w:val="001370BA"/>
    <w:pPr>
      <w:spacing w:before="440"/>
      <w:jc w:val="center"/>
    </w:pPr>
    <w:rPr>
      <w:u w:val="single"/>
    </w:rPr>
  </w:style>
  <w:style w:type="paragraph" w:styleId="BodyText3">
    <w:name w:val="Body Text 3"/>
    <w:basedOn w:val="BodyText2"/>
    <w:link w:val="BodyText3Char"/>
    <w:unhideWhenUsed/>
    <w:rsid w:val="009143F6"/>
    <w:pPr>
      <w:ind w:left="720" w:firstLine="0"/>
    </w:pPr>
  </w:style>
  <w:style w:type="character" w:customStyle="1" w:styleId="BodyText3Char">
    <w:name w:val="Body Text 3 Char"/>
    <w:basedOn w:val="DefaultParagraphFont"/>
    <w:link w:val="BodyText3"/>
    <w:rsid w:val="009143F6"/>
  </w:style>
  <w:style w:type="paragraph" w:customStyle="1" w:styleId="BoxBodytext3">
    <w:name w:val="Box Body text 3"/>
    <w:basedOn w:val="BodyText3"/>
    <w:qFormat/>
    <w:rsid w:val="00495C91"/>
    <w:pPr>
      <w:pBdr>
        <w:top w:val="single" w:sz="4" w:space="4" w:color="auto"/>
        <w:left w:val="single" w:sz="4" w:space="4" w:color="auto"/>
        <w:bottom w:val="single" w:sz="4" w:space="4" w:color="auto"/>
        <w:right w:val="single" w:sz="4" w:space="4" w:color="auto"/>
      </w:pBdr>
      <w:ind w:right="720"/>
    </w:pPr>
  </w:style>
  <w:style w:type="paragraph" w:customStyle="1" w:styleId="BodyText-table2">
    <w:name w:val="Body Text - table 2"/>
    <w:basedOn w:val="BodyText-table"/>
    <w:qFormat/>
    <w:rsid w:val="00965C4F"/>
    <w:pPr>
      <w:ind w:left="360" w:hanging="360"/>
    </w:pPr>
  </w:style>
  <w:style w:type="table" w:customStyle="1" w:styleId="IM">
    <w:name w:val="IM"/>
    <w:basedOn w:val="TableNormal"/>
    <w:uiPriority w:val="99"/>
    <w:rsid w:val="00273F07"/>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941626">
      <w:bodyDiv w:val="1"/>
      <w:marLeft w:val="0"/>
      <w:marRight w:val="0"/>
      <w:marTop w:val="0"/>
      <w:marBottom w:val="0"/>
      <w:divBdr>
        <w:top w:val="none" w:sz="0" w:space="0" w:color="auto"/>
        <w:left w:val="none" w:sz="0" w:space="0" w:color="auto"/>
        <w:bottom w:val="none" w:sz="0" w:space="0" w:color="auto"/>
        <w:right w:val="none" w:sz="0" w:space="0" w:color="auto"/>
      </w:divBdr>
    </w:div>
    <w:div w:id="619268741">
      <w:bodyDiv w:val="1"/>
      <w:marLeft w:val="0"/>
      <w:marRight w:val="0"/>
      <w:marTop w:val="0"/>
      <w:marBottom w:val="0"/>
      <w:divBdr>
        <w:top w:val="none" w:sz="0" w:space="0" w:color="auto"/>
        <w:left w:val="none" w:sz="0" w:space="0" w:color="auto"/>
        <w:bottom w:val="none" w:sz="0" w:space="0" w:color="auto"/>
        <w:right w:val="none" w:sz="0" w:space="0" w:color="auto"/>
      </w:divBdr>
    </w:div>
    <w:div w:id="711199820">
      <w:bodyDiv w:val="1"/>
      <w:marLeft w:val="0"/>
      <w:marRight w:val="0"/>
      <w:marTop w:val="0"/>
      <w:marBottom w:val="0"/>
      <w:divBdr>
        <w:top w:val="none" w:sz="0" w:space="0" w:color="auto"/>
        <w:left w:val="none" w:sz="0" w:space="0" w:color="auto"/>
        <w:bottom w:val="none" w:sz="0" w:space="0" w:color="auto"/>
        <w:right w:val="none" w:sz="0" w:space="0" w:color="auto"/>
      </w:divBdr>
    </w:div>
    <w:div w:id="887642067">
      <w:bodyDiv w:val="1"/>
      <w:marLeft w:val="0"/>
      <w:marRight w:val="0"/>
      <w:marTop w:val="0"/>
      <w:marBottom w:val="0"/>
      <w:divBdr>
        <w:top w:val="none" w:sz="0" w:space="0" w:color="auto"/>
        <w:left w:val="none" w:sz="0" w:space="0" w:color="auto"/>
        <w:bottom w:val="none" w:sz="0" w:space="0" w:color="auto"/>
        <w:right w:val="none" w:sz="0" w:space="0" w:color="auto"/>
      </w:divBdr>
    </w:div>
    <w:div w:id="913274351">
      <w:bodyDiv w:val="1"/>
      <w:marLeft w:val="0"/>
      <w:marRight w:val="0"/>
      <w:marTop w:val="0"/>
      <w:marBottom w:val="0"/>
      <w:divBdr>
        <w:top w:val="none" w:sz="0" w:space="0" w:color="auto"/>
        <w:left w:val="none" w:sz="0" w:space="0" w:color="auto"/>
        <w:bottom w:val="none" w:sz="0" w:space="0" w:color="auto"/>
        <w:right w:val="none" w:sz="0" w:space="0" w:color="auto"/>
      </w:divBdr>
    </w:div>
    <w:div w:id="1325745802">
      <w:bodyDiv w:val="1"/>
      <w:marLeft w:val="0"/>
      <w:marRight w:val="0"/>
      <w:marTop w:val="0"/>
      <w:marBottom w:val="0"/>
      <w:divBdr>
        <w:top w:val="none" w:sz="0" w:space="0" w:color="auto"/>
        <w:left w:val="none" w:sz="0" w:space="0" w:color="auto"/>
        <w:bottom w:val="none" w:sz="0" w:space="0" w:color="auto"/>
        <w:right w:val="none" w:sz="0" w:space="0" w:color="auto"/>
      </w:divBdr>
    </w:div>
    <w:div w:id="1414084655">
      <w:bodyDiv w:val="1"/>
      <w:marLeft w:val="0"/>
      <w:marRight w:val="0"/>
      <w:marTop w:val="0"/>
      <w:marBottom w:val="0"/>
      <w:divBdr>
        <w:top w:val="none" w:sz="0" w:space="0" w:color="auto"/>
        <w:left w:val="none" w:sz="0" w:space="0" w:color="auto"/>
        <w:bottom w:val="none" w:sz="0" w:space="0" w:color="auto"/>
        <w:right w:val="none" w:sz="0" w:space="0" w:color="auto"/>
      </w:divBdr>
    </w:div>
    <w:div w:id="1902472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yperlink" Target="http://www.nrc.gov/docs/ML1124/ML112411359.pdf" TargetMode="External"/><Relationship Id="rId2" Type="http://schemas.openxmlformats.org/officeDocument/2006/relationships/customXml" Target="../customXml/item2.xml"/><Relationship Id="rId16" Type="http://schemas.openxmlformats.org/officeDocument/2006/relationships/hyperlink" Target="https://usnrc.sharepoint.com/teams/NRR-PRA-Oversight-Branch"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drupal.nrc.gov/res/25866"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rupal.nrc.gov/res/25866"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6" ma:contentTypeDescription="Create a new document." ma:contentTypeScope="" ma:versionID="7434c1afa65b2a8541546b3fb857771c">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bbde67daa1407e0567ae86ea3caa27a4"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169C5C-BEDA-4A1D-B79A-CAB7C9B28C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AD7C3B8-9FB0-4D41-8194-0DCE1C645398}">
  <ds:schemaRefs>
    <ds:schemaRef ds:uri="http://schemas.openxmlformats.org/officeDocument/2006/bibliography"/>
  </ds:schemaRefs>
</ds:datastoreItem>
</file>

<file path=customXml/itemProps3.xml><?xml version="1.0" encoding="utf-8"?>
<ds:datastoreItem xmlns:ds="http://schemas.openxmlformats.org/officeDocument/2006/customXml" ds:itemID="{397CAAF5-8855-479D-9E70-AA11EFE7D0F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CF8FA00-3950-4168-94B8-95765822A2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64</Pages>
  <Words>12669</Words>
  <Characters>75285</Characters>
  <Application>Microsoft Office Word</Application>
  <DocSecurity>2</DocSecurity>
  <Lines>627</Lines>
  <Paragraphs>175</Paragraphs>
  <ScaleCrop>false</ScaleCrop>
  <Company/>
  <LinksUpToDate>false</LinksUpToDate>
  <CharactersWithSpaces>87779</CharactersWithSpaces>
  <SharedDoc>false</SharedDoc>
  <HLinks>
    <vt:vector size="18" baseType="variant">
      <vt:variant>
        <vt:i4>3473462</vt:i4>
      </vt:variant>
      <vt:variant>
        <vt:i4>37</vt:i4>
      </vt:variant>
      <vt:variant>
        <vt:i4>0</vt:i4>
      </vt:variant>
      <vt:variant>
        <vt:i4>5</vt:i4>
      </vt:variant>
      <vt:variant>
        <vt:lpwstr>http://www.nrc.gov/docs/ML1124/ML112411359.pdf</vt:lpwstr>
      </vt:variant>
      <vt:variant>
        <vt:lpwstr/>
      </vt:variant>
      <vt:variant>
        <vt:i4>6160459</vt:i4>
      </vt:variant>
      <vt:variant>
        <vt:i4>22</vt:i4>
      </vt:variant>
      <vt:variant>
        <vt:i4>0</vt:i4>
      </vt:variant>
      <vt:variant>
        <vt:i4>5</vt:i4>
      </vt:variant>
      <vt:variant>
        <vt:lpwstr>https://drupal.nrc.gov/res/25866</vt:lpwstr>
      </vt:variant>
      <vt:variant>
        <vt:lpwstr/>
      </vt:variant>
      <vt:variant>
        <vt:i4>6160459</vt:i4>
      </vt:variant>
      <vt:variant>
        <vt:i4>16</vt:i4>
      </vt:variant>
      <vt:variant>
        <vt:i4>0</vt:i4>
      </vt:variant>
      <vt:variant>
        <vt:i4>5</vt:i4>
      </vt:variant>
      <vt:variant>
        <vt:lpwstr>https://drupal.nrc.gov/res/25866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Madeleine Arel (She/Her)</cp:lastModifiedBy>
  <cp:revision>3</cp:revision>
  <dcterms:created xsi:type="dcterms:W3CDTF">2023-06-14T23:33:00Z</dcterms:created>
  <dcterms:modified xsi:type="dcterms:W3CDTF">2023-06-14T23:35:00Z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